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4169A" w14:paraId="59996D5F" w14:textId="77777777" w:rsidTr="00C51D44">
        <w:tc>
          <w:tcPr>
            <w:tcW w:w="1620" w:type="dxa"/>
            <w:tcBorders>
              <w:bottom w:val="single" w:sz="4" w:space="0" w:color="auto"/>
            </w:tcBorders>
            <w:shd w:val="clear" w:color="auto" w:fill="FFFFFF"/>
            <w:vAlign w:val="center"/>
          </w:tcPr>
          <w:p w14:paraId="25A62A0F" w14:textId="77777777" w:rsidR="00C4169A" w:rsidRDefault="00C4169A" w:rsidP="00C51D44">
            <w:pPr>
              <w:pStyle w:val="Header"/>
              <w:spacing w:before="120" w:after="120"/>
            </w:pPr>
            <w:r>
              <w:t>NPRR Number</w:t>
            </w:r>
          </w:p>
        </w:tc>
        <w:tc>
          <w:tcPr>
            <w:tcW w:w="1260" w:type="dxa"/>
            <w:tcBorders>
              <w:bottom w:val="single" w:sz="4" w:space="0" w:color="auto"/>
            </w:tcBorders>
            <w:vAlign w:val="center"/>
          </w:tcPr>
          <w:p w14:paraId="72A84721" w14:textId="77777777" w:rsidR="00C4169A" w:rsidRDefault="00C4169A" w:rsidP="00C51D44">
            <w:pPr>
              <w:pStyle w:val="Header"/>
              <w:spacing w:before="120" w:after="120"/>
              <w:jc w:val="center"/>
            </w:pPr>
            <w:hyperlink r:id="rId7" w:history="1">
              <w:r w:rsidRPr="00E5788E">
                <w:rPr>
                  <w:rStyle w:val="Hyperlink"/>
                </w:rPr>
                <w:t>1287</w:t>
              </w:r>
            </w:hyperlink>
          </w:p>
        </w:tc>
        <w:tc>
          <w:tcPr>
            <w:tcW w:w="900" w:type="dxa"/>
            <w:tcBorders>
              <w:bottom w:val="single" w:sz="4" w:space="0" w:color="auto"/>
            </w:tcBorders>
            <w:shd w:val="clear" w:color="auto" w:fill="FFFFFF"/>
            <w:vAlign w:val="center"/>
          </w:tcPr>
          <w:p w14:paraId="3CBDBA58" w14:textId="77777777" w:rsidR="00C4169A" w:rsidRDefault="00C4169A" w:rsidP="00C51D44">
            <w:pPr>
              <w:pStyle w:val="Header"/>
              <w:spacing w:before="120" w:after="120"/>
            </w:pPr>
            <w:r>
              <w:t>NPRR Title</w:t>
            </w:r>
          </w:p>
        </w:tc>
        <w:tc>
          <w:tcPr>
            <w:tcW w:w="6660" w:type="dxa"/>
            <w:tcBorders>
              <w:bottom w:val="single" w:sz="4" w:space="0" w:color="auto"/>
            </w:tcBorders>
            <w:vAlign w:val="center"/>
          </w:tcPr>
          <w:p w14:paraId="55A29776" w14:textId="77777777" w:rsidR="00C4169A" w:rsidRDefault="00C4169A" w:rsidP="00C51D44">
            <w:pPr>
              <w:pStyle w:val="Header"/>
              <w:spacing w:before="120" w:after="120"/>
            </w:pPr>
            <w:r>
              <w:t>Revisions to Outage Coordination</w:t>
            </w:r>
          </w:p>
        </w:tc>
      </w:tr>
      <w:tr w:rsidR="00C4169A" w:rsidRPr="00E01925" w14:paraId="3FB50071" w14:textId="77777777" w:rsidTr="00C51D44">
        <w:trPr>
          <w:trHeight w:val="518"/>
        </w:trPr>
        <w:tc>
          <w:tcPr>
            <w:tcW w:w="2880" w:type="dxa"/>
            <w:gridSpan w:val="2"/>
            <w:shd w:val="clear" w:color="auto" w:fill="FFFFFF"/>
            <w:vAlign w:val="center"/>
          </w:tcPr>
          <w:p w14:paraId="6E05B7BD" w14:textId="77777777" w:rsidR="00C4169A" w:rsidRPr="00E01925" w:rsidRDefault="00C4169A" w:rsidP="00C51D44">
            <w:pPr>
              <w:pStyle w:val="Header"/>
              <w:spacing w:before="120" w:after="120"/>
              <w:rPr>
                <w:bCs w:val="0"/>
              </w:rPr>
            </w:pPr>
            <w:r w:rsidRPr="0027027D">
              <w:t>Date of Decision</w:t>
            </w:r>
          </w:p>
        </w:tc>
        <w:tc>
          <w:tcPr>
            <w:tcW w:w="7560" w:type="dxa"/>
            <w:gridSpan w:val="2"/>
            <w:vAlign w:val="center"/>
          </w:tcPr>
          <w:p w14:paraId="6C66D2E1" w14:textId="22614B4C" w:rsidR="00C4169A" w:rsidRPr="00E01925" w:rsidRDefault="008F3E9E" w:rsidP="00C51D44">
            <w:pPr>
              <w:pStyle w:val="NormalArial"/>
              <w:spacing w:before="120" w:after="120"/>
            </w:pPr>
            <w:r>
              <w:t>November 1</w:t>
            </w:r>
            <w:r w:rsidR="00484896">
              <w:t>9</w:t>
            </w:r>
            <w:r w:rsidR="00C4169A">
              <w:t>, 2025</w:t>
            </w:r>
          </w:p>
        </w:tc>
      </w:tr>
      <w:tr w:rsidR="00C4169A" w:rsidRPr="00E01925" w14:paraId="102DB325" w14:textId="77777777" w:rsidTr="00C51D44">
        <w:trPr>
          <w:trHeight w:val="518"/>
        </w:trPr>
        <w:tc>
          <w:tcPr>
            <w:tcW w:w="2880" w:type="dxa"/>
            <w:gridSpan w:val="2"/>
            <w:shd w:val="clear" w:color="auto" w:fill="FFFFFF"/>
            <w:vAlign w:val="center"/>
          </w:tcPr>
          <w:p w14:paraId="1DDECEE3" w14:textId="77777777" w:rsidR="00C4169A" w:rsidRPr="00E01925" w:rsidRDefault="00C4169A" w:rsidP="00C51D44">
            <w:pPr>
              <w:pStyle w:val="Header"/>
              <w:spacing w:before="120" w:after="120"/>
              <w:rPr>
                <w:bCs w:val="0"/>
              </w:rPr>
            </w:pPr>
            <w:r w:rsidRPr="0027027D">
              <w:t>Action</w:t>
            </w:r>
          </w:p>
        </w:tc>
        <w:tc>
          <w:tcPr>
            <w:tcW w:w="7560" w:type="dxa"/>
            <w:gridSpan w:val="2"/>
            <w:vAlign w:val="center"/>
          </w:tcPr>
          <w:p w14:paraId="07B39A28" w14:textId="3F9FB1EB" w:rsidR="00C4169A" w:rsidRDefault="00C4169A" w:rsidP="00C51D44">
            <w:pPr>
              <w:pStyle w:val="NormalArial"/>
              <w:spacing w:before="120" w:after="120"/>
            </w:pPr>
            <w:r>
              <w:t>Recommended Approval</w:t>
            </w:r>
          </w:p>
        </w:tc>
      </w:tr>
      <w:tr w:rsidR="00C4169A" w:rsidRPr="00E01925" w14:paraId="2F104899" w14:textId="77777777" w:rsidTr="00C51D44">
        <w:trPr>
          <w:trHeight w:val="518"/>
        </w:trPr>
        <w:tc>
          <w:tcPr>
            <w:tcW w:w="2880" w:type="dxa"/>
            <w:gridSpan w:val="2"/>
            <w:shd w:val="clear" w:color="auto" w:fill="FFFFFF"/>
            <w:vAlign w:val="center"/>
          </w:tcPr>
          <w:p w14:paraId="443E5846" w14:textId="77777777" w:rsidR="00C4169A" w:rsidRPr="00E01925" w:rsidRDefault="00C4169A" w:rsidP="00C51D44">
            <w:pPr>
              <w:pStyle w:val="Header"/>
              <w:spacing w:before="120" w:after="120"/>
              <w:rPr>
                <w:bCs w:val="0"/>
              </w:rPr>
            </w:pPr>
            <w:r w:rsidRPr="0027027D">
              <w:t xml:space="preserve">Timeline </w:t>
            </w:r>
          </w:p>
        </w:tc>
        <w:tc>
          <w:tcPr>
            <w:tcW w:w="7560" w:type="dxa"/>
            <w:gridSpan w:val="2"/>
            <w:vAlign w:val="center"/>
          </w:tcPr>
          <w:p w14:paraId="26CD5A5C" w14:textId="77777777" w:rsidR="00C4169A" w:rsidRDefault="00C4169A" w:rsidP="00C51D44">
            <w:pPr>
              <w:pStyle w:val="NormalArial"/>
              <w:spacing w:before="120" w:after="120"/>
            </w:pPr>
            <w:r w:rsidRPr="0027027D">
              <w:t>Normal</w:t>
            </w:r>
          </w:p>
        </w:tc>
      </w:tr>
      <w:tr w:rsidR="008F3E9E" w:rsidRPr="00E01925" w14:paraId="29E481D1" w14:textId="77777777" w:rsidTr="00C51D44">
        <w:trPr>
          <w:trHeight w:val="518"/>
        </w:trPr>
        <w:tc>
          <w:tcPr>
            <w:tcW w:w="2880" w:type="dxa"/>
            <w:gridSpan w:val="2"/>
            <w:shd w:val="clear" w:color="auto" w:fill="FFFFFF"/>
            <w:vAlign w:val="center"/>
          </w:tcPr>
          <w:p w14:paraId="2F0BC94D" w14:textId="401792D9" w:rsidR="008F3E9E" w:rsidRPr="0027027D" w:rsidRDefault="008F3E9E" w:rsidP="008F3E9E">
            <w:pPr>
              <w:pStyle w:val="Header"/>
              <w:spacing w:before="120" w:after="120"/>
            </w:pPr>
            <w:r>
              <w:rPr>
                <w:rFonts w:cs="Arial"/>
              </w:rPr>
              <w:t>Estimated Impacts</w:t>
            </w:r>
          </w:p>
        </w:tc>
        <w:tc>
          <w:tcPr>
            <w:tcW w:w="7560" w:type="dxa"/>
            <w:gridSpan w:val="2"/>
            <w:vAlign w:val="center"/>
          </w:tcPr>
          <w:p w14:paraId="6369672C" w14:textId="77777777" w:rsidR="008F3E9E" w:rsidRDefault="008F3E9E" w:rsidP="008F3E9E">
            <w:pPr>
              <w:pStyle w:val="NormalArial"/>
              <w:spacing w:before="120" w:after="120"/>
            </w:pPr>
            <w:r>
              <w:t>Cost/Budgetary:  None</w:t>
            </w:r>
          </w:p>
          <w:p w14:paraId="72365840" w14:textId="5DA7E2BE" w:rsidR="008F3E9E" w:rsidRPr="0027027D" w:rsidRDefault="008F3E9E" w:rsidP="008F3E9E">
            <w:pPr>
              <w:pStyle w:val="NormalArial"/>
              <w:spacing w:after="120"/>
            </w:pPr>
            <w:r>
              <w:t>Project Duration:  No project required</w:t>
            </w:r>
          </w:p>
        </w:tc>
      </w:tr>
      <w:tr w:rsidR="008F3E9E" w:rsidRPr="00E01925" w14:paraId="40F34BA4" w14:textId="77777777" w:rsidTr="00C51D44">
        <w:trPr>
          <w:trHeight w:val="518"/>
        </w:trPr>
        <w:tc>
          <w:tcPr>
            <w:tcW w:w="2880" w:type="dxa"/>
            <w:gridSpan w:val="2"/>
            <w:shd w:val="clear" w:color="auto" w:fill="FFFFFF"/>
            <w:vAlign w:val="center"/>
          </w:tcPr>
          <w:p w14:paraId="1EBDF2DF" w14:textId="77777777" w:rsidR="008F3E9E" w:rsidRPr="00E01925" w:rsidRDefault="008F3E9E" w:rsidP="008F3E9E">
            <w:pPr>
              <w:pStyle w:val="Header"/>
              <w:spacing w:before="120" w:after="120"/>
              <w:rPr>
                <w:bCs w:val="0"/>
              </w:rPr>
            </w:pPr>
            <w:r w:rsidRPr="0027027D">
              <w:t>Proposed Effective Date</w:t>
            </w:r>
          </w:p>
        </w:tc>
        <w:tc>
          <w:tcPr>
            <w:tcW w:w="7560" w:type="dxa"/>
            <w:gridSpan w:val="2"/>
            <w:vAlign w:val="center"/>
          </w:tcPr>
          <w:p w14:paraId="781B0DF4" w14:textId="77D2E3B6" w:rsidR="008F3E9E" w:rsidRDefault="008F3E9E" w:rsidP="008F3E9E">
            <w:pPr>
              <w:pStyle w:val="NormalArial"/>
              <w:spacing w:before="120" w:after="120"/>
            </w:pPr>
            <w:r>
              <w:t>The first of the month following Public Utility Commission of Texas (PUCT) approval</w:t>
            </w:r>
          </w:p>
        </w:tc>
      </w:tr>
      <w:tr w:rsidR="008F3E9E" w:rsidRPr="00E01925" w14:paraId="67145B93" w14:textId="77777777" w:rsidTr="00C51D44">
        <w:trPr>
          <w:trHeight w:val="518"/>
        </w:trPr>
        <w:tc>
          <w:tcPr>
            <w:tcW w:w="2880" w:type="dxa"/>
            <w:gridSpan w:val="2"/>
            <w:shd w:val="clear" w:color="auto" w:fill="FFFFFF"/>
            <w:vAlign w:val="center"/>
          </w:tcPr>
          <w:p w14:paraId="50A9B21C" w14:textId="77777777" w:rsidR="008F3E9E" w:rsidRPr="00E01925" w:rsidRDefault="008F3E9E" w:rsidP="008F3E9E">
            <w:pPr>
              <w:pStyle w:val="Header"/>
              <w:spacing w:before="120" w:after="120"/>
              <w:rPr>
                <w:bCs w:val="0"/>
              </w:rPr>
            </w:pPr>
            <w:r w:rsidRPr="0027027D">
              <w:t>Priority and Rank Assigned</w:t>
            </w:r>
          </w:p>
        </w:tc>
        <w:tc>
          <w:tcPr>
            <w:tcW w:w="7560" w:type="dxa"/>
            <w:gridSpan w:val="2"/>
            <w:vAlign w:val="center"/>
          </w:tcPr>
          <w:p w14:paraId="1922CCB8" w14:textId="72E5C91A" w:rsidR="008F3E9E" w:rsidRDefault="008F3E9E" w:rsidP="008F3E9E">
            <w:pPr>
              <w:pStyle w:val="NormalArial"/>
              <w:spacing w:before="120" w:after="120"/>
            </w:pPr>
            <w:r>
              <w:t>Not applicable</w:t>
            </w:r>
          </w:p>
        </w:tc>
      </w:tr>
      <w:tr w:rsidR="00C4169A" w14:paraId="3434945C"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130A011A" w14:textId="77777777" w:rsidR="00C4169A" w:rsidRDefault="00C4169A"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1D90F1A" w14:textId="77777777" w:rsidR="00C4169A" w:rsidRPr="00111762" w:rsidRDefault="00C4169A" w:rsidP="00C51D44">
            <w:pPr>
              <w:pStyle w:val="Heading2"/>
              <w:numPr>
                <w:ilvl w:val="0"/>
                <w:numId w:val="0"/>
              </w:numPr>
              <w:spacing w:before="120" w:after="0"/>
              <w:rPr>
                <w:rFonts w:ascii="Arial" w:hAnsi="Arial" w:cs="Arial"/>
                <w:b w:val="0"/>
                <w:bCs/>
                <w:szCs w:val="24"/>
              </w:rPr>
            </w:pPr>
            <w:r w:rsidRPr="00111762">
              <w:rPr>
                <w:rFonts w:ascii="Arial" w:hAnsi="Arial" w:cs="Arial"/>
                <w:b w:val="0"/>
                <w:bCs/>
                <w:szCs w:val="24"/>
              </w:rPr>
              <w:t>2.1, Definitions</w:t>
            </w:r>
          </w:p>
          <w:p w14:paraId="7F2504F3" w14:textId="77777777" w:rsidR="00C4169A" w:rsidRPr="00111762" w:rsidRDefault="00C4169A" w:rsidP="00C51D44">
            <w:pPr>
              <w:pStyle w:val="H4"/>
              <w:spacing w:before="0" w:after="0"/>
              <w:ind w:left="1267" w:hanging="1267"/>
              <w:rPr>
                <w:rFonts w:ascii="Arial" w:hAnsi="Arial" w:cs="Arial"/>
                <w:b w:val="0"/>
                <w:szCs w:val="24"/>
              </w:rPr>
            </w:pPr>
            <w:r w:rsidRPr="00111762">
              <w:rPr>
                <w:rFonts w:ascii="Arial" w:hAnsi="Arial" w:cs="Arial"/>
                <w:b w:val="0"/>
                <w:szCs w:val="24"/>
              </w:rPr>
              <w:t>3.1.4.1, Single Point of Contact</w:t>
            </w:r>
          </w:p>
          <w:p w14:paraId="4A3BDA70" w14:textId="77777777" w:rsidR="00C4169A" w:rsidRPr="00111762" w:rsidRDefault="00C4169A" w:rsidP="00C51D44">
            <w:pPr>
              <w:pStyle w:val="H4"/>
              <w:spacing w:before="0" w:after="0"/>
              <w:ind w:left="1267" w:hanging="1267"/>
              <w:rPr>
                <w:rFonts w:ascii="Arial" w:hAnsi="Arial" w:cs="Arial"/>
                <w:b w:val="0"/>
                <w:szCs w:val="24"/>
              </w:rPr>
            </w:pPr>
            <w:r w:rsidRPr="00111762">
              <w:rPr>
                <w:rFonts w:ascii="Arial" w:hAnsi="Arial" w:cs="Arial"/>
                <w:b w:val="0"/>
                <w:szCs w:val="24"/>
              </w:rPr>
              <w:t>3.1.4.7, Reporting of Forced Derates</w:t>
            </w:r>
          </w:p>
          <w:p w14:paraId="7537C457" w14:textId="77777777" w:rsidR="00C4169A" w:rsidRPr="00111762" w:rsidRDefault="00C4169A" w:rsidP="00C51D44">
            <w:pPr>
              <w:pStyle w:val="BodyText"/>
              <w:spacing w:after="0"/>
              <w:rPr>
                <w:rFonts w:ascii="Arial" w:hAnsi="Arial" w:cs="Arial"/>
                <w:bCs/>
              </w:rPr>
            </w:pPr>
            <w:r w:rsidRPr="00111762">
              <w:rPr>
                <w:rFonts w:ascii="Arial" w:hAnsi="Arial" w:cs="Arial"/>
                <w:bCs/>
              </w:rPr>
              <w:t>3.1.5.3, Timelines for Response by ERCOT for TSP Requests</w:t>
            </w:r>
          </w:p>
          <w:p w14:paraId="77742CA5" w14:textId="77777777" w:rsidR="00C4169A" w:rsidRPr="00111762" w:rsidRDefault="00C4169A" w:rsidP="00C51D44">
            <w:pPr>
              <w:pStyle w:val="BodyText"/>
              <w:spacing w:after="0"/>
              <w:rPr>
                <w:rFonts w:ascii="Arial" w:hAnsi="Arial" w:cs="Arial"/>
                <w:bCs/>
              </w:rPr>
            </w:pPr>
            <w:r w:rsidRPr="00111762">
              <w:rPr>
                <w:rFonts w:ascii="Arial" w:hAnsi="Arial" w:cs="Arial"/>
                <w:bCs/>
              </w:rPr>
              <w:t>3.1.6, Outages of Resources Other than Reliability Resources</w:t>
            </w:r>
          </w:p>
          <w:p w14:paraId="3EE1BDA3" w14:textId="77777777" w:rsidR="00C4169A" w:rsidRPr="00111762" w:rsidRDefault="00C4169A" w:rsidP="00C51D44">
            <w:pPr>
              <w:pStyle w:val="BodyText"/>
              <w:spacing w:after="0"/>
              <w:rPr>
                <w:rFonts w:ascii="Arial" w:hAnsi="Arial" w:cs="Arial"/>
                <w:bCs/>
              </w:rPr>
            </w:pPr>
            <w:r w:rsidRPr="00111762">
              <w:rPr>
                <w:rFonts w:ascii="Arial" w:hAnsi="Arial" w:cs="Arial"/>
                <w:bCs/>
              </w:rPr>
              <w:t xml:space="preserve">3.1.6.4, Approval of Changes to a Resource Outage Plan </w:t>
            </w:r>
          </w:p>
          <w:p w14:paraId="7534EE41" w14:textId="77777777" w:rsidR="00C4169A" w:rsidRPr="00111762" w:rsidRDefault="00C4169A" w:rsidP="00C51D44">
            <w:pPr>
              <w:pStyle w:val="BodyText"/>
              <w:spacing w:after="0"/>
              <w:rPr>
                <w:rFonts w:ascii="Arial" w:hAnsi="Arial" w:cs="Arial"/>
                <w:bCs/>
              </w:rPr>
            </w:pPr>
            <w:r w:rsidRPr="00111762">
              <w:rPr>
                <w:rFonts w:ascii="Arial" w:hAnsi="Arial" w:cs="Arial"/>
                <w:bCs/>
              </w:rPr>
              <w:t>3.1.6.8, Resource Outage Rejection Notice</w:t>
            </w:r>
          </w:p>
          <w:p w14:paraId="0AA51DDD" w14:textId="77777777" w:rsidR="00C4169A" w:rsidRDefault="00C4169A" w:rsidP="00C51D44">
            <w:pPr>
              <w:pStyle w:val="BodyText"/>
              <w:spacing w:after="0"/>
              <w:rPr>
                <w:rFonts w:ascii="Arial" w:hAnsi="Arial" w:cs="Arial"/>
                <w:bCs/>
              </w:rPr>
            </w:pPr>
            <w:r w:rsidRPr="00111762">
              <w:rPr>
                <w:rFonts w:ascii="Arial" w:hAnsi="Arial" w:cs="Arial"/>
                <w:bCs/>
              </w:rPr>
              <w:t>3.1.6.9, Withdrawal of Approval and Rescheduling of Approved Planned Outages of Resource Facilities</w:t>
            </w:r>
          </w:p>
          <w:p w14:paraId="7B7770A3" w14:textId="77777777" w:rsidR="00C4169A" w:rsidRPr="00111762" w:rsidRDefault="00C4169A" w:rsidP="00C51D44">
            <w:pPr>
              <w:pStyle w:val="BodyText"/>
              <w:spacing w:after="0"/>
              <w:rPr>
                <w:rFonts w:ascii="Arial" w:hAnsi="Arial" w:cs="Arial"/>
                <w:bCs/>
              </w:rPr>
            </w:pPr>
            <w:r w:rsidRPr="00111762">
              <w:rPr>
                <w:rFonts w:ascii="Arial" w:hAnsi="Arial" w:cs="Arial"/>
                <w:bCs/>
              </w:rPr>
              <w:t>3.1.6.13, Maximum Daily Resource Planned Outage Capacity</w:t>
            </w:r>
          </w:p>
          <w:p w14:paraId="302916C0" w14:textId="77777777" w:rsidR="00C4169A" w:rsidRPr="00111762" w:rsidRDefault="00C4169A" w:rsidP="00C51D44">
            <w:pPr>
              <w:pStyle w:val="BodyText"/>
              <w:spacing w:after="0"/>
              <w:rPr>
                <w:rFonts w:ascii="Arial" w:hAnsi="Arial" w:cs="Arial"/>
                <w:bCs/>
              </w:rPr>
            </w:pPr>
            <w:r w:rsidRPr="00111762">
              <w:rPr>
                <w:rFonts w:ascii="Arial" w:hAnsi="Arial" w:cs="Arial"/>
                <w:bCs/>
              </w:rPr>
              <w:t>3.1.7, Reliability Resource Outages</w:t>
            </w:r>
          </w:p>
          <w:p w14:paraId="335A8F34" w14:textId="77777777" w:rsidR="00C4169A" w:rsidRPr="00111762" w:rsidRDefault="00C4169A" w:rsidP="00C51D44">
            <w:pPr>
              <w:pStyle w:val="BodyText"/>
              <w:spacing w:after="120"/>
            </w:pPr>
            <w:r w:rsidRPr="00111762">
              <w:rPr>
                <w:rFonts w:ascii="Arial" w:hAnsi="Arial" w:cs="Arial"/>
                <w:bCs/>
              </w:rPr>
              <w:t>3.1.7.1, Tim</w:t>
            </w:r>
            <w:r>
              <w:rPr>
                <w:rFonts w:ascii="Arial" w:hAnsi="Arial" w:cs="Arial"/>
                <w:bCs/>
              </w:rPr>
              <w:t>e</w:t>
            </w:r>
            <w:r w:rsidRPr="00111762">
              <w:rPr>
                <w:rFonts w:ascii="Arial" w:hAnsi="Arial" w:cs="Arial"/>
                <w:bCs/>
              </w:rPr>
              <w:t>lines for Response by ERCOT on Reliability Resource Outages</w:t>
            </w:r>
          </w:p>
        </w:tc>
      </w:tr>
      <w:tr w:rsidR="00C4169A" w14:paraId="30753121" w14:textId="77777777" w:rsidTr="00C51D44">
        <w:trPr>
          <w:trHeight w:val="518"/>
        </w:trPr>
        <w:tc>
          <w:tcPr>
            <w:tcW w:w="2880" w:type="dxa"/>
            <w:gridSpan w:val="2"/>
            <w:tcBorders>
              <w:bottom w:val="single" w:sz="4" w:space="0" w:color="auto"/>
            </w:tcBorders>
            <w:shd w:val="clear" w:color="auto" w:fill="FFFFFF"/>
            <w:vAlign w:val="center"/>
          </w:tcPr>
          <w:p w14:paraId="602C586C" w14:textId="77777777" w:rsidR="00C4169A" w:rsidRDefault="00C4169A" w:rsidP="00C51D4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049209F" w14:textId="77777777" w:rsidR="00C4169A" w:rsidRPr="00FB509B" w:rsidRDefault="00C4169A" w:rsidP="00C51D44">
            <w:pPr>
              <w:pStyle w:val="NormalArial"/>
              <w:spacing w:before="120" w:after="120"/>
            </w:pPr>
            <w:r>
              <w:t>None</w:t>
            </w:r>
          </w:p>
        </w:tc>
      </w:tr>
      <w:tr w:rsidR="00C4169A" w14:paraId="35BF028F" w14:textId="77777777" w:rsidTr="007D4C00">
        <w:trPr>
          <w:trHeight w:val="518"/>
        </w:trPr>
        <w:tc>
          <w:tcPr>
            <w:tcW w:w="2880" w:type="dxa"/>
            <w:gridSpan w:val="2"/>
            <w:tcBorders>
              <w:bottom w:val="single" w:sz="4" w:space="0" w:color="auto"/>
            </w:tcBorders>
            <w:shd w:val="clear" w:color="auto" w:fill="FFFFFF"/>
            <w:vAlign w:val="center"/>
          </w:tcPr>
          <w:p w14:paraId="1AEA8FC3" w14:textId="7691E1B9" w:rsidR="00484896" w:rsidRPr="00484896" w:rsidRDefault="00C4169A" w:rsidP="007D4C00">
            <w:pPr>
              <w:pStyle w:val="Header"/>
              <w:spacing w:before="120" w:after="120"/>
            </w:pPr>
            <w:r w:rsidRPr="00C61531">
              <w:t>Revision Description</w:t>
            </w:r>
          </w:p>
        </w:tc>
        <w:tc>
          <w:tcPr>
            <w:tcW w:w="7560" w:type="dxa"/>
            <w:gridSpan w:val="2"/>
            <w:tcBorders>
              <w:bottom w:val="single" w:sz="4" w:space="0" w:color="auto"/>
            </w:tcBorders>
            <w:vAlign w:val="center"/>
          </w:tcPr>
          <w:p w14:paraId="3399FE56" w14:textId="77777777" w:rsidR="00C4169A" w:rsidRPr="00C61531" w:rsidRDefault="00C4169A" w:rsidP="00C51D44">
            <w:pPr>
              <w:pStyle w:val="NormalArial"/>
              <w:spacing w:before="120" w:after="120"/>
              <w:rPr>
                <w:iCs/>
                <w:kern w:val="24"/>
              </w:rPr>
            </w:pPr>
            <w:r>
              <w:rPr>
                <w:iCs/>
                <w:kern w:val="24"/>
              </w:rPr>
              <w:t>This Nodal Protocol Revision Request (NPRR) r</w:t>
            </w:r>
            <w:r w:rsidRPr="003517B5">
              <w:rPr>
                <w:iCs/>
                <w:kern w:val="24"/>
              </w:rPr>
              <w:t>eplace</w:t>
            </w:r>
            <w:r>
              <w:rPr>
                <w:iCs/>
                <w:kern w:val="24"/>
              </w:rPr>
              <w:t>s</w:t>
            </w:r>
            <w:r w:rsidRPr="003517B5">
              <w:rPr>
                <w:iCs/>
                <w:kern w:val="24"/>
              </w:rPr>
              <w:t xml:space="preserve"> </w:t>
            </w:r>
            <w:r>
              <w:rPr>
                <w:iCs/>
                <w:kern w:val="24"/>
              </w:rPr>
              <w:t xml:space="preserve">the defined term </w:t>
            </w:r>
            <w:r w:rsidRPr="003517B5">
              <w:rPr>
                <w:iCs/>
                <w:kern w:val="24"/>
              </w:rPr>
              <w:t>Maximum Daily R</w:t>
            </w:r>
            <w:r>
              <w:rPr>
                <w:iCs/>
                <w:kern w:val="24"/>
              </w:rPr>
              <w:t>e</w:t>
            </w:r>
            <w:r w:rsidRPr="003517B5">
              <w:rPr>
                <w:iCs/>
                <w:kern w:val="24"/>
              </w:rPr>
              <w:t xml:space="preserve">source Planned Outage Capacity </w:t>
            </w:r>
            <w:r>
              <w:rPr>
                <w:iCs/>
                <w:kern w:val="24"/>
              </w:rPr>
              <w:t xml:space="preserve">(MDRPOC) </w:t>
            </w:r>
            <w:r w:rsidRPr="003517B5">
              <w:rPr>
                <w:iCs/>
                <w:kern w:val="24"/>
              </w:rPr>
              <w:t xml:space="preserve">with </w:t>
            </w:r>
            <w:r>
              <w:rPr>
                <w:iCs/>
                <w:kern w:val="24"/>
              </w:rPr>
              <w:t xml:space="preserve">Resource </w:t>
            </w:r>
            <w:r w:rsidRPr="003517B5">
              <w:rPr>
                <w:iCs/>
                <w:kern w:val="24"/>
              </w:rPr>
              <w:t>Planned Outage Limit (</w:t>
            </w:r>
            <w:r>
              <w:rPr>
                <w:iCs/>
                <w:kern w:val="24"/>
              </w:rPr>
              <w:t>R</w:t>
            </w:r>
            <w:r w:rsidRPr="003517B5">
              <w:rPr>
                <w:iCs/>
                <w:kern w:val="24"/>
              </w:rPr>
              <w:t>POL)</w:t>
            </w:r>
            <w:r>
              <w:rPr>
                <w:iCs/>
                <w:kern w:val="24"/>
              </w:rPr>
              <w:t xml:space="preserve"> to align with the actual calculated RPOL as described in Section 3.1.6.13; adds the m</w:t>
            </w:r>
            <w:r>
              <w:t>aximum duration of a proposed Transmission Facility Outage that may be approved with a described lead time</w:t>
            </w:r>
            <w:r>
              <w:rPr>
                <w:iCs/>
                <w:kern w:val="24"/>
              </w:rPr>
              <w:t xml:space="preserve"> to align with current Outage Coordination practices; defines the conditions that ERCOT may accept the Resource Planned Outage request if it could cause the exceedance of Resource Planned Outage Limit; and </w:t>
            </w:r>
            <w:r>
              <w:rPr>
                <w:iCs/>
                <w:kern w:val="24"/>
              </w:rPr>
              <w:lastRenderedPageBreak/>
              <w:t>clarifies that, like any other Resource,</w:t>
            </w:r>
            <w:r w:rsidRPr="00C61531">
              <w:rPr>
                <w:iCs/>
                <w:kern w:val="24"/>
              </w:rPr>
              <w:t xml:space="preserve"> Energy Storage</w:t>
            </w:r>
            <w:r>
              <w:rPr>
                <w:iCs/>
                <w:kern w:val="24"/>
              </w:rPr>
              <w:t xml:space="preserve"> </w:t>
            </w:r>
            <w:r w:rsidRPr="00C61531">
              <w:rPr>
                <w:iCs/>
                <w:kern w:val="24"/>
              </w:rPr>
              <w:t>Resources</w:t>
            </w:r>
            <w:r>
              <w:rPr>
                <w:iCs/>
                <w:kern w:val="24"/>
              </w:rPr>
              <w:t xml:space="preserve"> (ESRs)</w:t>
            </w:r>
            <w:r w:rsidRPr="00C61531">
              <w:rPr>
                <w:iCs/>
                <w:kern w:val="24"/>
              </w:rPr>
              <w:t xml:space="preserve"> </w:t>
            </w:r>
            <w:r>
              <w:rPr>
                <w:iCs/>
                <w:kern w:val="24"/>
              </w:rPr>
              <w:t>submit Outages pursuant to S</w:t>
            </w:r>
            <w:r w:rsidRPr="00C61531">
              <w:rPr>
                <w:iCs/>
                <w:kern w:val="24"/>
              </w:rPr>
              <w:t>ection</w:t>
            </w:r>
            <w:r>
              <w:rPr>
                <w:iCs/>
                <w:kern w:val="24"/>
              </w:rPr>
              <w:t>s</w:t>
            </w:r>
            <w:r w:rsidRPr="00C61531">
              <w:rPr>
                <w:iCs/>
                <w:kern w:val="24"/>
              </w:rPr>
              <w:t xml:space="preserve"> 3.1.4.1 and 3.1.4.7.</w:t>
            </w:r>
          </w:p>
        </w:tc>
      </w:tr>
      <w:tr w:rsidR="00C4169A" w14:paraId="13186842" w14:textId="77777777" w:rsidTr="00C51D44">
        <w:trPr>
          <w:trHeight w:val="518"/>
        </w:trPr>
        <w:tc>
          <w:tcPr>
            <w:tcW w:w="2880" w:type="dxa"/>
            <w:gridSpan w:val="2"/>
            <w:shd w:val="clear" w:color="auto" w:fill="FFFFFF"/>
            <w:vAlign w:val="center"/>
          </w:tcPr>
          <w:p w14:paraId="7BD1EF34" w14:textId="77777777" w:rsidR="00C4169A" w:rsidRPr="00C61531" w:rsidRDefault="00C4169A" w:rsidP="00C51D44">
            <w:pPr>
              <w:pStyle w:val="Header"/>
              <w:spacing w:before="120" w:after="120"/>
            </w:pPr>
            <w:r w:rsidRPr="00C61531">
              <w:lastRenderedPageBreak/>
              <w:t>Reason for Revision</w:t>
            </w:r>
          </w:p>
        </w:tc>
        <w:tc>
          <w:tcPr>
            <w:tcW w:w="7560" w:type="dxa"/>
            <w:gridSpan w:val="2"/>
            <w:vAlign w:val="center"/>
          </w:tcPr>
          <w:p w14:paraId="3FD29421" w14:textId="2AFE01A8" w:rsidR="00C4169A" w:rsidRDefault="00C4169A" w:rsidP="00C51D44">
            <w:pPr>
              <w:pStyle w:val="NormalArial"/>
              <w:tabs>
                <w:tab w:val="left" w:pos="432"/>
              </w:tabs>
              <w:spacing w:before="120"/>
              <w:ind w:left="432" w:hanging="432"/>
              <w:rPr>
                <w:rFonts w:cs="Arial"/>
                <w:color w:val="000000"/>
              </w:rPr>
            </w:pPr>
            <w:r w:rsidRPr="006629C8">
              <w:object w:dxaOrig="1440" w:dyaOrig="1440" w14:anchorId="66A01D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C8981BF" w14:textId="62E36F85" w:rsidR="00C4169A" w:rsidRPr="00BD53C5" w:rsidRDefault="00C4169A" w:rsidP="00C51D44">
            <w:pPr>
              <w:pStyle w:val="NormalArial"/>
              <w:tabs>
                <w:tab w:val="left" w:pos="432"/>
              </w:tabs>
              <w:spacing w:before="120"/>
              <w:ind w:left="432" w:hanging="432"/>
              <w:rPr>
                <w:rFonts w:cs="Arial"/>
                <w:color w:val="000000"/>
              </w:rPr>
            </w:pPr>
            <w:r w:rsidRPr="00CD242D">
              <w:object w:dxaOrig="1440" w:dyaOrig="1440" w14:anchorId="279CAFBB">
                <v:shape id="_x0000_i1049" type="#_x0000_t75" style="width:15.6pt;height:15pt" o:ole="">
                  <v:imagedata r:id="rId8" o:title=""/>
                </v:shape>
                <w:control r:id="rId11" w:name="TextBox17" w:shapeid="_x0000_i104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12432201" w14:textId="7DAA9793" w:rsidR="00C4169A" w:rsidRPr="00BD53C5" w:rsidRDefault="00C4169A" w:rsidP="00C51D44">
            <w:pPr>
              <w:pStyle w:val="NormalArial"/>
              <w:spacing w:before="120"/>
              <w:ind w:left="432" w:hanging="432"/>
              <w:rPr>
                <w:rFonts w:cs="Arial"/>
                <w:color w:val="000000"/>
              </w:rPr>
            </w:pPr>
            <w:r w:rsidRPr="006629C8">
              <w:object w:dxaOrig="1440" w:dyaOrig="1440" w14:anchorId="410E6C67">
                <v:shape id="_x0000_i1051" type="#_x0000_t75" style="width:15.6pt;height:15pt" o:ole="">
                  <v:imagedata r:id="rId8" o:title=""/>
                </v:shape>
                <w:control r:id="rId13" w:name="TextBox122" w:shapeid="_x0000_i105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47C3AE2" w14:textId="5A182413" w:rsidR="00C4169A" w:rsidRDefault="00C4169A" w:rsidP="00C51D44">
            <w:pPr>
              <w:pStyle w:val="NormalArial"/>
              <w:spacing w:before="120"/>
              <w:rPr>
                <w:iCs/>
                <w:kern w:val="24"/>
              </w:rPr>
            </w:pPr>
            <w:r w:rsidRPr="006629C8">
              <w:object w:dxaOrig="1440" w:dyaOrig="1440" w14:anchorId="61619298">
                <v:shape id="_x0000_i1053" type="#_x0000_t75" style="width:15.6pt;height:15pt" o:ole="">
                  <v:imagedata r:id="rId15" o:title=""/>
                </v:shape>
                <w:control r:id="rId16" w:name="TextBox13" w:shapeid="_x0000_i1053"/>
              </w:object>
            </w:r>
            <w:r w:rsidRPr="006629C8">
              <w:t xml:space="preserve">  </w:t>
            </w:r>
            <w:r w:rsidRPr="00344591">
              <w:rPr>
                <w:iCs/>
                <w:kern w:val="24"/>
              </w:rPr>
              <w:t>General system and/or process improvement(s)</w:t>
            </w:r>
          </w:p>
          <w:p w14:paraId="1CEBC4A0" w14:textId="2BAC70C9" w:rsidR="00C4169A" w:rsidRDefault="00C4169A" w:rsidP="00C51D44">
            <w:pPr>
              <w:pStyle w:val="NormalArial"/>
              <w:spacing w:before="120"/>
              <w:rPr>
                <w:iCs/>
                <w:kern w:val="24"/>
              </w:rPr>
            </w:pPr>
            <w:r w:rsidRPr="006629C8">
              <w:object w:dxaOrig="1440" w:dyaOrig="1440" w14:anchorId="7741AFA0">
                <v:shape id="_x0000_i1055" type="#_x0000_t75" style="width:15.6pt;height:15pt" o:ole="">
                  <v:imagedata r:id="rId8" o:title=""/>
                </v:shape>
                <w:control r:id="rId17" w:name="TextBox14" w:shapeid="_x0000_i1055"/>
              </w:object>
            </w:r>
            <w:r w:rsidRPr="006629C8">
              <w:t xml:space="preserve">  </w:t>
            </w:r>
            <w:r>
              <w:rPr>
                <w:iCs/>
                <w:kern w:val="24"/>
              </w:rPr>
              <w:t>Regulatory requirements</w:t>
            </w:r>
          </w:p>
          <w:p w14:paraId="1BE2DD68" w14:textId="0FF1DB2D" w:rsidR="00C4169A" w:rsidRPr="00CD242D" w:rsidRDefault="00C4169A" w:rsidP="00C51D44">
            <w:pPr>
              <w:pStyle w:val="NormalArial"/>
              <w:spacing w:before="120"/>
              <w:rPr>
                <w:rFonts w:cs="Arial"/>
                <w:color w:val="000000"/>
              </w:rPr>
            </w:pPr>
            <w:r w:rsidRPr="006629C8">
              <w:object w:dxaOrig="1440" w:dyaOrig="1440" w14:anchorId="2DFB883C">
                <v:shape id="_x0000_i1057" type="#_x0000_t75" style="width:15.6pt;height:15pt" o:ole="">
                  <v:imagedata r:id="rId8" o:title=""/>
                </v:shape>
                <w:control r:id="rId18" w:name="TextBox15" w:shapeid="_x0000_i1057"/>
              </w:object>
            </w:r>
            <w:r w:rsidRPr="006629C8">
              <w:t xml:space="preserve">  </w:t>
            </w:r>
            <w:r>
              <w:rPr>
                <w:rFonts w:cs="Arial"/>
                <w:color w:val="000000"/>
              </w:rPr>
              <w:t>ERCOT Board/PUCT Directive</w:t>
            </w:r>
          </w:p>
          <w:p w14:paraId="6954A9DB" w14:textId="77777777" w:rsidR="00C4169A" w:rsidRDefault="00C4169A" w:rsidP="00C51D44">
            <w:pPr>
              <w:pStyle w:val="NormalArial"/>
              <w:rPr>
                <w:i/>
                <w:sz w:val="20"/>
                <w:szCs w:val="20"/>
              </w:rPr>
            </w:pPr>
          </w:p>
          <w:p w14:paraId="700536E8" w14:textId="77777777" w:rsidR="00C4169A" w:rsidRPr="00176375" w:rsidRDefault="00C4169A" w:rsidP="00C51D4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4169A" w14:paraId="32BD6159" w14:textId="77777777" w:rsidTr="00C51D44">
        <w:trPr>
          <w:trHeight w:val="518"/>
        </w:trPr>
        <w:tc>
          <w:tcPr>
            <w:tcW w:w="2880" w:type="dxa"/>
            <w:gridSpan w:val="2"/>
            <w:shd w:val="clear" w:color="auto" w:fill="FFFFFF"/>
            <w:vAlign w:val="center"/>
          </w:tcPr>
          <w:p w14:paraId="2A6456C3" w14:textId="77777777" w:rsidR="00C4169A" w:rsidRPr="00C61531" w:rsidRDefault="00C4169A" w:rsidP="00C51D44">
            <w:pPr>
              <w:pStyle w:val="Header"/>
              <w:spacing w:before="120" w:after="120"/>
            </w:pPr>
            <w:r w:rsidRPr="00C61531">
              <w:t>Justification of Reason for Revision and Market Impacts</w:t>
            </w:r>
          </w:p>
        </w:tc>
        <w:tc>
          <w:tcPr>
            <w:tcW w:w="7560" w:type="dxa"/>
            <w:gridSpan w:val="2"/>
            <w:vAlign w:val="center"/>
          </w:tcPr>
          <w:p w14:paraId="666145D0" w14:textId="77777777" w:rsidR="00C4169A" w:rsidRDefault="00C4169A" w:rsidP="00C51D44">
            <w:pPr>
              <w:pStyle w:val="NormalArial"/>
              <w:spacing w:before="120" w:after="120"/>
              <w:rPr>
                <w:iCs/>
                <w:kern w:val="24"/>
              </w:rPr>
            </w:pPr>
            <w:r>
              <w:rPr>
                <w:iCs/>
                <w:kern w:val="24"/>
              </w:rPr>
              <w:t xml:space="preserve">ERCOT continues to identify ways to support Resource Planned Outages.  A new outage category concept, Maximum Daily Resource Planned Outage Capacity Flex (MDRPOC-Flex) was presented to the stakeholders before submitting this NPRR.  Resources with approved Resource Planned Outage based on MDRPOC-Flex would have been required to return to service within 48 hours upon ERCOT’s request following an Advance Action Notice (AAN).  This proposal could have provided additional outage capacity for Resources and allowed ERCOT to maintain sufficient available Resource capacity to serve the Demand.  ERCOT did not receive sufficient feedback on feasibility or support for this proposed </w:t>
            </w:r>
            <w:proofErr w:type="gramStart"/>
            <w:r>
              <w:rPr>
                <w:iCs/>
                <w:kern w:val="24"/>
              </w:rPr>
              <w:t>concept, and</w:t>
            </w:r>
            <w:proofErr w:type="gramEnd"/>
            <w:r>
              <w:rPr>
                <w:iCs/>
                <w:kern w:val="24"/>
              </w:rPr>
              <w:t xml:space="preserve"> therefore did not introduce MDRPOC-Flex in this NPRR.  ERCOT will support stakeholders’ continued exploration of ways to support Resource Planned Outages while maintaining grid reliability.  </w:t>
            </w:r>
          </w:p>
          <w:p w14:paraId="3CC027A3" w14:textId="77777777" w:rsidR="00C4169A" w:rsidRPr="00AA3332" w:rsidRDefault="00C4169A" w:rsidP="00C51D44">
            <w:pPr>
              <w:pStyle w:val="NormalArial"/>
              <w:spacing w:before="120" w:after="120"/>
              <w:rPr>
                <w:iCs/>
                <w:kern w:val="24"/>
              </w:rPr>
            </w:pPr>
            <w:r>
              <w:rPr>
                <w:iCs/>
                <w:kern w:val="24"/>
              </w:rPr>
              <w:t xml:space="preserve">With projected Load growth, changing Resource mix, and increasing uncertainty of resources, Loads, and weather conditions, the grid’s capability to support required Resource Planned Outages has become more challenging; this NPRR proposes changes to mitigate those challenges.  </w:t>
            </w:r>
          </w:p>
        </w:tc>
      </w:tr>
      <w:tr w:rsidR="00C4169A" w14:paraId="188672D8" w14:textId="77777777" w:rsidTr="00C51D44">
        <w:trPr>
          <w:trHeight w:val="518"/>
        </w:trPr>
        <w:tc>
          <w:tcPr>
            <w:tcW w:w="2880" w:type="dxa"/>
            <w:gridSpan w:val="2"/>
            <w:shd w:val="clear" w:color="auto" w:fill="FFFFFF"/>
            <w:vAlign w:val="center"/>
          </w:tcPr>
          <w:p w14:paraId="264C5199" w14:textId="77777777" w:rsidR="00C4169A" w:rsidRPr="00C61531" w:rsidRDefault="00C4169A" w:rsidP="00C51D44">
            <w:pPr>
              <w:pStyle w:val="Header"/>
              <w:spacing w:before="120" w:after="120"/>
            </w:pPr>
            <w:r w:rsidRPr="0027027D">
              <w:lastRenderedPageBreak/>
              <w:t>PRS Decision</w:t>
            </w:r>
          </w:p>
        </w:tc>
        <w:tc>
          <w:tcPr>
            <w:tcW w:w="7560" w:type="dxa"/>
            <w:gridSpan w:val="2"/>
            <w:vAlign w:val="center"/>
          </w:tcPr>
          <w:p w14:paraId="58E3323F" w14:textId="77777777" w:rsidR="00C4169A" w:rsidRDefault="00C4169A" w:rsidP="00C51D44">
            <w:pPr>
              <w:pStyle w:val="NormalArial"/>
              <w:spacing w:before="120" w:after="120"/>
              <w:rPr>
                <w:rFonts w:cs="Arial"/>
              </w:rPr>
            </w:pPr>
            <w:r w:rsidRPr="00340C5E">
              <w:rPr>
                <w:rFonts w:cs="Arial"/>
              </w:rPr>
              <w:t>On</w:t>
            </w:r>
            <w:r>
              <w:rPr>
                <w:rFonts w:cs="Arial"/>
              </w:rPr>
              <w:t xml:space="preserve"> 6/11</w:t>
            </w:r>
            <w:r w:rsidRPr="00340C5E">
              <w:rPr>
                <w:rFonts w:cs="Arial"/>
              </w:rPr>
              <w:t>/25, PRS voted unanimously to table NPRR12</w:t>
            </w:r>
            <w:r>
              <w:rPr>
                <w:rFonts w:cs="Arial"/>
              </w:rPr>
              <w:t xml:space="preserve">87 and </w:t>
            </w:r>
            <w:proofErr w:type="gramStart"/>
            <w:r>
              <w:rPr>
                <w:rFonts w:cs="Arial"/>
              </w:rPr>
              <w:t>refer</w:t>
            </w:r>
            <w:proofErr w:type="gramEnd"/>
            <w:r>
              <w:rPr>
                <w:rFonts w:cs="Arial"/>
              </w:rPr>
              <w:t xml:space="preserve"> the issue to ROS and WMS</w:t>
            </w:r>
            <w:r w:rsidRPr="00340C5E">
              <w:rPr>
                <w:rFonts w:cs="Arial"/>
              </w:rPr>
              <w:t>.  All Market Segments participated in the vote.</w:t>
            </w:r>
          </w:p>
          <w:p w14:paraId="2FCF4FB0" w14:textId="77777777" w:rsidR="00C4169A" w:rsidRDefault="00C4169A" w:rsidP="00C51D44">
            <w:pPr>
              <w:pStyle w:val="NormalArial"/>
              <w:spacing w:before="120" w:after="120"/>
              <w:rPr>
                <w:rFonts w:cs="Arial"/>
              </w:rPr>
            </w:pPr>
            <w:r>
              <w:rPr>
                <w:rFonts w:cs="Arial"/>
              </w:rPr>
              <w:t>On 10/8/25, PRS voted unanimously to recommend approval of NPRR1287 as amended by the 8/18/25 ERCOT comments.  All Market Segments participated in the vote.</w:t>
            </w:r>
          </w:p>
          <w:p w14:paraId="1F0B88A9" w14:textId="797C5357" w:rsidR="008F3E9E" w:rsidRDefault="008F3E9E" w:rsidP="00C51D44">
            <w:pPr>
              <w:pStyle w:val="NormalArial"/>
              <w:spacing w:before="120" w:after="120"/>
              <w:rPr>
                <w:iCs/>
                <w:kern w:val="24"/>
              </w:rPr>
            </w:pPr>
            <w:r>
              <w:rPr>
                <w:rFonts w:cs="Arial"/>
              </w:rPr>
              <w:t xml:space="preserve">On 11/12/25, PRS voted unanimously to </w:t>
            </w:r>
            <w:r w:rsidRPr="008F3E9E">
              <w:rPr>
                <w:rFonts w:cs="Arial"/>
              </w:rPr>
              <w:t>endorse and forward to TAC the 10/8/25 PRS Report and 5/27/25 Impact Analysis for NPRR1287</w:t>
            </w:r>
            <w:r>
              <w:rPr>
                <w:rFonts w:cs="Arial"/>
              </w:rPr>
              <w:t>.  All Market Segments participated in the vote.</w:t>
            </w:r>
          </w:p>
        </w:tc>
      </w:tr>
      <w:tr w:rsidR="00C4169A" w14:paraId="4F62E20E" w14:textId="77777777" w:rsidTr="00484896">
        <w:trPr>
          <w:trHeight w:val="518"/>
        </w:trPr>
        <w:tc>
          <w:tcPr>
            <w:tcW w:w="2880" w:type="dxa"/>
            <w:gridSpan w:val="2"/>
            <w:shd w:val="clear" w:color="auto" w:fill="FFFFFF"/>
            <w:vAlign w:val="center"/>
          </w:tcPr>
          <w:p w14:paraId="78F08BD3" w14:textId="77777777" w:rsidR="00C4169A" w:rsidRPr="00C61531" w:rsidRDefault="00C4169A" w:rsidP="00C51D44">
            <w:pPr>
              <w:pStyle w:val="Header"/>
              <w:spacing w:before="120" w:after="120"/>
            </w:pPr>
            <w:r w:rsidRPr="0027027D">
              <w:t>Summary of PRS Discussion</w:t>
            </w:r>
          </w:p>
        </w:tc>
        <w:tc>
          <w:tcPr>
            <w:tcW w:w="7560" w:type="dxa"/>
            <w:gridSpan w:val="2"/>
            <w:vAlign w:val="center"/>
          </w:tcPr>
          <w:p w14:paraId="3F31292B" w14:textId="77777777" w:rsidR="00C4169A" w:rsidRDefault="00C4169A" w:rsidP="00C51D44">
            <w:pPr>
              <w:pStyle w:val="NormalArial"/>
              <w:spacing w:before="120" w:after="120"/>
              <w:rPr>
                <w:rFonts w:cs="Arial"/>
              </w:rPr>
            </w:pPr>
            <w:r w:rsidRPr="00340C5E">
              <w:rPr>
                <w:rFonts w:cs="Arial"/>
              </w:rPr>
              <w:t xml:space="preserve">On </w:t>
            </w:r>
            <w:r>
              <w:rPr>
                <w:rFonts w:cs="Arial"/>
              </w:rPr>
              <w:t>6/11</w:t>
            </w:r>
            <w:r w:rsidRPr="00340C5E">
              <w:rPr>
                <w:rFonts w:cs="Arial"/>
              </w:rPr>
              <w:t>/25, the sponsor provided an overview of NPRR12</w:t>
            </w:r>
            <w:r>
              <w:rPr>
                <w:rFonts w:cs="Arial"/>
              </w:rPr>
              <w:t>87.  Participants requested additional review at ROS and WMS.</w:t>
            </w:r>
          </w:p>
          <w:p w14:paraId="5F0DA76A" w14:textId="77777777" w:rsidR="00C4169A" w:rsidRDefault="00C4169A" w:rsidP="00C51D44">
            <w:pPr>
              <w:pStyle w:val="NormalArial"/>
              <w:spacing w:before="120" w:after="120"/>
              <w:rPr>
                <w:rFonts w:cs="Arial"/>
              </w:rPr>
            </w:pPr>
            <w:r>
              <w:rPr>
                <w:rFonts w:cs="Arial"/>
              </w:rPr>
              <w:t>On 10/8/25, participants reviewed the 8/18/25 ERCOT comments.</w:t>
            </w:r>
          </w:p>
          <w:p w14:paraId="5C0538DA" w14:textId="2C287765" w:rsidR="008F3E9E" w:rsidRDefault="008F3E9E" w:rsidP="00C51D44">
            <w:pPr>
              <w:pStyle w:val="NormalArial"/>
              <w:spacing w:before="120" w:after="120"/>
              <w:rPr>
                <w:iCs/>
                <w:kern w:val="24"/>
              </w:rPr>
            </w:pPr>
            <w:r>
              <w:rPr>
                <w:rFonts w:cs="Arial"/>
              </w:rPr>
              <w:t>On 11/12/25, participants reviewed the 5/27/25 Impact Analysis.</w:t>
            </w:r>
          </w:p>
        </w:tc>
      </w:tr>
      <w:tr w:rsidR="007D4C00" w14:paraId="37390BFA" w14:textId="77777777" w:rsidTr="00484896">
        <w:trPr>
          <w:trHeight w:val="518"/>
        </w:trPr>
        <w:tc>
          <w:tcPr>
            <w:tcW w:w="2880" w:type="dxa"/>
            <w:gridSpan w:val="2"/>
            <w:shd w:val="clear" w:color="auto" w:fill="FFFFFF"/>
            <w:vAlign w:val="center"/>
          </w:tcPr>
          <w:p w14:paraId="02505D69" w14:textId="08A410FB" w:rsidR="007D4C00" w:rsidRPr="00BB6DBD" w:rsidRDefault="007D4C00" w:rsidP="007D4C00">
            <w:pPr>
              <w:pStyle w:val="Header"/>
              <w:spacing w:before="120" w:after="120"/>
            </w:pPr>
            <w:r w:rsidRPr="00BB6DBD">
              <w:t>TAC Decision</w:t>
            </w:r>
          </w:p>
        </w:tc>
        <w:tc>
          <w:tcPr>
            <w:tcW w:w="7560" w:type="dxa"/>
            <w:gridSpan w:val="2"/>
            <w:vAlign w:val="center"/>
          </w:tcPr>
          <w:p w14:paraId="601C42BC" w14:textId="6408C97E" w:rsidR="007D4C00" w:rsidRPr="00340C5E" w:rsidRDefault="007D4C00" w:rsidP="007D4C00">
            <w:pPr>
              <w:pStyle w:val="NormalArial"/>
              <w:spacing w:before="120" w:after="120"/>
              <w:rPr>
                <w:rFonts w:cs="Arial"/>
              </w:rPr>
            </w:pPr>
            <w:r>
              <w:rPr>
                <w:rFonts w:cs="Arial"/>
              </w:rPr>
              <w:t>On 11/19/25, TAC voted</w:t>
            </w:r>
            <w:r w:rsidR="00BB6DBD">
              <w:t xml:space="preserve"> </w:t>
            </w:r>
            <w:r w:rsidR="00081BC7">
              <w:rPr>
                <w:rFonts w:cs="Arial"/>
              </w:rPr>
              <w:t>unanimously t</w:t>
            </w:r>
            <w:r w:rsidR="00BB6DBD" w:rsidRPr="00BB6DBD">
              <w:rPr>
                <w:rFonts w:cs="Arial"/>
              </w:rPr>
              <w:t>o recommend approval of NPRR1287 as recommended by PRS in the 11/12/25 PRS Report</w:t>
            </w:r>
            <w:r w:rsidR="00081BC7">
              <w:rPr>
                <w:rFonts w:cs="Arial"/>
              </w:rPr>
              <w:t>.  All Market Segments participated in the vote.</w:t>
            </w:r>
          </w:p>
        </w:tc>
      </w:tr>
      <w:tr w:rsidR="007D4C00" w14:paraId="12B726B3" w14:textId="77777777" w:rsidTr="00484896">
        <w:trPr>
          <w:trHeight w:val="518"/>
        </w:trPr>
        <w:tc>
          <w:tcPr>
            <w:tcW w:w="2880" w:type="dxa"/>
            <w:gridSpan w:val="2"/>
            <w:shd w:val="clear" w:color="auto" w:fill="FFFFFF"/>
            <w:vAlign w:val="center"/>
          </w:tcPr>
          <w:p w14:paraId="76045AE7" w14:textId="192C25E8" w:rsidR="007D4C00" w:rsidRPr="00BB6DBD" w:rsidRDefault="007D4C00" w:rsidP="007D4C00">
            <w:pPr>
              <w:pStyle w:val="Header"/>
              <w:spacing w:before="120" w:after="120"/>
            </w:pPr>
            <w:r w:rsidRPr="00BB6DBD">
              <w:t>Summary of TAC Discussion</w:t>
            </w:r>
          </w:p>
        </w:tc>
        <w:tc>
          <w:tcPr>
            <w:tcW w:w="7560" w:type="dxa"/>
            <w:gridSpan w:val="2"/>
            <w:vAlign w:val="center"/>
          </w:tcPr>
          <w:p w14:paraId="20205059" w14:textId="34ECC6F3" w:rsidR="007D4C00" w:rsidRPr="00340C5E" w:rsidRDefault="007D4C00" w:rsidP="007D4C00">
            <w:pPr>
              <w:pStyle w:val="NormalArial"/>
              <w:spacing w:before="120" w:after="120"/>
              <w:rPr>
                <w:rFonts w:cs="Arial"/>
              </w:rPr>
            </w:pPr>
            <w:r>
              <w:rPr>
                <w:rFonts w:cs="Arial"/>
              </w:rPr>
              <w:t xml:space="preserve">On 11/19/25, </w:t>
            </w:r>
            <w:r w:rsidR="00BB6DBD">
              <w:t>there was no additional discussion beyond TAC review of the items below.</w:t>
            </w:r>
          </w:p>
        </w:tc>
      </w:tr>
      <w:tr w:rsidR="007D4C00" w14:paraId="4F3AC50D" w14:textId="77777777" w:rsidTr="00C51D44">
        <w:trPr>
          <w:trHeight w:val="518"/>
        </w:trPr>
        <w:tc>
          <w:tcPr>
            <w:tcW w:w="2880" w:type="dxa"/>
            <w:gridSpan w:val="2"/>
            <w:tcBorders>
              <w:bottom w:val="single" w:sz="4" w:space="0" w:color="auto"/>
            </w:tcBorders>
            <w:shd w:val="clear" w:color="auto" w:fill="FFFFFF"/>
            <w:vAlign w:val="center"/>
          </w:tcPr>
          <w:p w14:paraId="6639D19F" w14:textId="4DB6FC03" w:rsidR="007D4C00" w:rsidRPr="0027027D" w:rsidRDefault="007D4C00" w:rsidP="007D4C00">
            <w:pPr>
              <w:pStyle w:val="Header"/>
              <w:spacing w:before="120" w:after="120"/>
            </w:pPr>
            <w:r w:rsidRPr="00691523">
              <w:t>TAC Review/Justification of Recommendation</w:t>
            </w:r>
          </w:p>
        </w:tc>
        <w:tc>
          <w:tcPr>
            <w:tcW w:w="7560" w:type="dxa"/>
            <w:gridSpan w:val="2"/>
            <w:tcBorders>
              <w:bottom w:val="single" w:sz="4" w:space="0" w:color="auto"/>
            </w:tcBorders>
            <w:vAlign w:val="center"/>
          </w:tcPr>
          <w:p w14:paraId="44761F5B" w14:textId="73876F47" w:rsidR="007D4C00" w:rsidRPr="00691523" w:rsidRDefault="007D4C00" w:rsidP="007D4C00">
            <w:pPr>
              <w:spacing w:before="120" w:after="120"/>
              <w:rPr>
                <w:rFonts w:ascii="Arial" w:hAnsi="Arial"/>
              </w:rPr>
            </w:pPr>
            <w:r w:rsidRPr="00490B10">
              <w:rPr>
                <w:rFonts w:ascii="Arial" w:hAnsi="Arial"/>
                <w:sz w:val="22"/>
                <w:szCs w:val="22"/>
              </w:rPr>
              <w:object w:dxaOrig="1440" w:dyaOrig="1440" w14:anchorId="3FD0CFB5">
                <v:shape id="_x0000_i1059" type="#_x0000_t75" style="width:15.6pt;height:15pt" o:ole="">
                  <v:imagedata r:id="rId19" o:title=""/>
                </v:shape>
                <w:control r:id="rId20" w:name="TextBox1114" w:shapeid="_x0000_i1059"/>
              </w:object>
            </w:r>
            <w:r w:rsidRPr="00691523">
              <w:rPr>
                <w:rFonts w:ascii="Arial" w:hAnsi="Arial"/>
              </w:rPr>
              <w:t xml:space="preserve">  Revision Request ties to Reason for Revision as explained in Justification </w:t>
            </w:r>
          </w:p>
          <w:p w14:paraId="029DCF7D" w14:textId="139D08F8" w:rsidR="007D4C00" w:rsidRPr="00691523" w:rsidRDefault="007D4C00" w:rsidP="007D4C00">
            <w:pPr>
              <w:spacing w:after="120"/>
              <w:rPr>
                <w:rFonts w:ascii="Arial" w:hAnsi="Arial"/>
              </w:rPr>
            </w:pPr>
            <w:r w:rsidRPr="00490B10">
              <w:rPr>
                <w:rFonts w:ascii="Arial" w:hAnsi="Arial"/>
                <w:sz w:val="22"/>
                <w:szCs w:val="22"/>
              </w:rPr>
              <w:object w:dxaOrig="1440" w:dyaOrig="1440" w14:anchorId="48BD23FA">
                <v:shape id="_x0000_i1061" type="#_x0000_t75" style="width:15.6pt;height:15pt" o:ole="">
                  <v:imagedata r:id="rId21" o:title=""/>
                </v:shape>
                <w:control r:id="rId22" w:name="TextBox16" w:shapeid="_x0000_i1061"/>
              </w:object>
            </w:r>
            <w:r w:rsidRPr="00691523">
              <w:rPr>
                <w:rFonts w:ascii="Arial" w:hAnsi="Arial"/>
              </w:rPr>
              <w:t xml:space="preserve">  Impact Analysis reviewed and impacts are justified as explained in Justification</w:t>
            </w:r>
          </w:p>
          <w:p w14:paraId="7B2D9153" w14:textId="567C200F" w:rsidR="007D4C00" w:rsidRPr="00691523" w:rsidRDefault="007D4C00" w:rsidP="007D4C00">
            <w:pPr>
              <w:spacing w:after="120"/>
              <w:rPr>
                <w:rFonts w:ascii="Arial" w:hAnsi="Arial"/>
              </w:rPr>
            </w:pPr>
            <w:r w:rsidRPr="00490B10">
              <w:rPr>
                <w:rFonts w:ascii="Arial" w:hAnsi="Arial"/>
                <w:sz w:val="22"/>
                <w:szCs w:val="22"/>
              </w:rPr>
              <w:object w:dxaOrig="1440" w:dyaOrig="1440" w14:anchorId="1B1A03C4">
                <v:shape id="_x0000_i1063" type="#_x0000_t75" style="width:15.6pt;height:15pt" o:ole="">
                  <v:imagedata r:id="rId23" o:title=""/>
                </v:shape>
                <w:control r:id="rId24" w:name="TextBox121" w:shapeid="_x0000_i1063"/>
              </w:object>
            </w:r>
            <w:r w:rsidRPr="00691523">
              <w:rPr>
                <w:rFonts w:ascii="Arial" w:hAnsi="Arial"/>
              </w:rPr>
              <w:t xml:space="preserve">  Opinions were reviewed and discussed</w:t>
            </w:r>
          </w:p>
          <w:p w14:paraId="1E2D0FB9" w14:textId="04181584" w:rsidR="007D4C00" w:rsidRPr="00691523" w:rsidRDefault="007D4C00" w:rsidP="007D4C00">
            <w:pPr>
              <w:spacing w:after="120"/>
              <w:rPr>
                <w:rFonts w:ascii="Arial" w:hAnsi="Arial"/>
              </w:rPr>
            </w:pPr>
            <w:r w:rsidRPr="00490B10">
              <w:rPr>
                <w:rFonts w:ascii="Arial" w:hAnsi="Arial"/>
                <w:sz w:val="22"/>
                <w:szCs w:val="22"/>
              </w:rPr>
              <w:object w:dxaOrig="1440" w:dyaOrig="1440" w14:anchorId="500F36CA">
                <v:shape id="_x0000_i1065" type="#_x0000_t75" style="width:15.6pt;height:15pt" o:ole="">
                  <v:imagedata r:id="rId25" o:title=""/>
                </v:shape>
                <w:control r:id="rId26" w:name="TextBox131" w:shapeid="_x0000_i1065"/>
              </w:object>
            </w:r>
            <w:r w:rsidRPr="00691523">
              <w:rPr>
                <w:rFonts w:ascii="Arial" w:hAnsi="Arial"/>
              </w:rPr>
              <w:t xml:space="preserve">  Comments were reviewed and discussed (if applicable)</w:t>
            </w:r>
          </w:p>
          <w:p w14:paraId="532BB7E6" w14:textId="04EDE37A" w:rsidR="007D4C00" w:rsidRPr="00340C5E" w:rsidRDefault="007D4C00" w:rsidP="007D4C00">
            <w:pPr>
              <w:pStyle w:val="NormalArial"/>
              <w:spacing w:before="120" w:after="120"/>
              <w:rPr>
                <w:rFonts w:cs="Arial"/>
              </w:rPr>
            </w:pPr>
            <w:r w:rsidRPr="00445B98">
              <w:object w:dxaOrig="1440" w:dyaOrig="1440" w14:anchorId="72B5D33F">
                <v:shape id="_x0000_i1067" type="#_x0000_t75" style="width:15.6pt;height:15pt" o:ole="">
                  <v:imagedata r:id="rId8" o:title=""/>
                </v:shape>
                <w:control r:id="rId27" w:name="TextBox141" w:shapeid="_x0000_i1067"/>
              </w:object>
            </w:r>
            <w:r w:rsidRPr="00445B98">
              <w:t xml:space="preserve">  Other: (explain)</w:t>
            </w:r>
          </w:p>
        </w:tc>
      </w:tr>
    </w:tbl>
    <w:p w14:paraId="1F870B47" w14:textId="77777777" w:rsidR="00C4169A" w:rsidRDefault="00C4169A" w:rsidP="00C4169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169A" w:rsidRPr="00895AB9" w14:paraId="172E925D" w14:textId="77777777" w:rsidTr="00C51D44">
        <w:trPr>
          <w:trHeight w:val="432"/>
        </w:trPr>
        <w:tc>
          <w:tcPr>
            <w:tcW w:w="10440" w:type="dxa"/>
            <w:gridSpan w:val="2"/>
            <w:shd w:val="clear" w:color="auto" w:fill="FFFFFF"/>
            <w:vAlign w:val="center"/>
          </w:tcPr>
          <w:p w14:paraId="1AC8749E" w14:textId="77777777" w:rsidR="00C4169A" w:rsidRPr="00895AB9" w:rsidRDefault="00C4169A" w:rsidP="00C51D44">
            <w:pPr>
              <w:pStyle w:val="NormalArial"/>
              <w:ind w:hanging="2"/>
              <w:jc w:val="center"/>
              <w:rPr>
                <w:b/>
              </w:rPr>
            </w:pPr>
            <w:r>
              <w:rPr>
                <w:b/>
              </w:rPr>
              <w:t>Opinions</w:t>
            </w:r>
          </w:p>
        </w:tc>
      </w:tr>
      <w:tr w:rsidR="00C4169A" w:rsidRPr="00550B01" w14:paraId="782D388C" w14:textId="77777777" w:rsidTr="00C51D44">
        <w:trPr>
          <w:trHeight w:val="432"/>
        </w:trPr>
        <w:tc>
          <w:tcPr>
            <w:tcW w:w="2880" w:type="dxa"/>
            <w:shd w:val="clear" w:color="auto" w:fill="FFFFFF"/>
            <w:vAlign w:val="center"/>
          </w:tcPr>
          <w:p w14:paraId="70B1BFC4"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6E16B511" w14:textId="5256430E" w:rsidR="00C4169A" w:rsidRPr="00550B01" w:rsidRDefault="008F3E9E" w:rsidP="00C51D44">
            <w:pPr>
              <w:pStyle w:val="NormalArial"/>
              <w:spacing w:before="120" w:after="120"/>
              <w:ind w:hanging="2"/>
            </w:pPr>
            <w:r w:rsidRPr="008F3E9E">
              <w:t xml:space="preserve">ERCOT Credit Staff and the Credit Finance </w:t>
            </w:r>
            <w:proofErr w:type="gramStart"/>
            <w:r w:rsidRPr="008F3E9E">
              <w:t>Sub Group</w:t>
            </w:r>
            <w:proofErr w:type="gramEnd"/>
            <w:r w:rsidRPr="008F3E9E">
              <w:t xml:space="preserve"> (CFSG) have reviewed NPRR1287 and do not believe that it requires changes to credit monitoring activity or the calculation of liability.</w:t>
            </w:r>
          </w:p>
        </w:tc>
      </w:tr>
      <w:tr w:rsidR="00C4169A" w:rsidRPr="00F6614D" w14:paraId="3FE0B7F6" w14:textId="77777777" w:rsidTr="00C51D44">
        <w:trPr>
          <w:trHeight w:val="432"/>
        </w:trPr>
        <w:tc>
          <w:tcPr>
            <w:tcW w:w="2880" w:type="dxa"/>
            <w:shd w:val="clear" w:color="auto" w:fill="FFFFFF"/>
            <w:vAlign w:val="center"/>
          </w:tcPr>
          <w:p w14:paraId="79DF37EF"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371CD61" w14:textId="1738E15E" w:rsidR="00C4169A" w:rsidRPr="00F6614D" w:rsidRDefault="007D4C00" w:rsidP="00C51D44">
            <w:pPr>
              <w:pStyle w:val="NormalArial"/>
              <w:spacing w:before="120" w:after="120"/>
              <w:ind w:hanging="2"/>
              <w:rPr>
                <w:b/>
                <w:bCs/>
              </w:rPr>
            </w:pPr>
            <w:r>
              <w:t>The IMM supports approval of NPRR1287.</w:t>
            </w:r>
          </w:p>
        </w:tc>
      </w:tr>
      <w:tr w:rsidR="00C4169A" w:rsidRPr="00F6614D" w14:paraId="604E2641" w14:textId="77777777" w:rsidTr="00C51D44">
        <w:trPr>
          <w:trHeight w:val="432"/>
        </w:trPr>
        <w:tc>
          <w:tcPr>
            <w:tcW w:w="2880" w:type="dxa"/>
            <w:shd w:val="clear" w:color="auto" w:fill="FFFFFF"/>
            <w:vAlign w:val="center"/>
          </w:tcPr>
          <w:p w14:paraId="2AFE3B46"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7634BD46" w14:textId="5FE51CE2" w:rsidR="00C4169A" w:rsidRPr="00F6614D" w:rsidRDefault="008F3E9E" w:rsidP="00C51D44">
            <w:pPr>
              <w:pStyle w:val="NormalArial"/>
              <w:spacing w:before="120" w:after="120"/>
              <w:ind w:hanging="2"/>
              <w:rPr>
                <w:b/>
                <w:bCs/>
              </w:rPr>
            </w:pPr>
            <w:r w:rsidRPr="008F3E9E">
              <w:t>ERCOT supports approval of NPRR1287.</w:t>
            </w:r>
          </w:p>
        </w:tc>
      </w:tr>
      <w:tr w:rsidR="00C4169A" w:rsidRPr="00F6614D" w14:paraId="0177CF89" w14:textId="77777777" w:rsidTr="00C51D44">
        <w:trPr>
          <w:trHeight w:val="432"/>
        </w:trPr>
        <w:tc>
          <w:tcPr>
            <w:tcW w:w="2880" w:type="dxa"/>
            <w:shd w:val="clear" w:color="auto" w:fill="FFFFFF"/>
            <w:vAlign w:val="center"/>
          </w:tcPr>
          <w:p w14:paraId="311E8752"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lastRenderedPageBreak/>
              <w:t>ERCOT Market Impact Statement</w:t>
            </w:r>
          </w:p>
        </w:tc>
        <w:tc>
          <w:tcPr>
            <w:tcW w:w="7560" w:type="dxa"/>
            <w:vAlign w:val="center"/>
          </w:tcPr>
          <w:p w14:paraId="7B3A2A5B" w14:textId="3D13B8BE" w:rsidR="00C4169A" w:rsidRPr="00F6614D" w:rsidRDefault="008F3E9E" w:rsidP="00C51D44">
            <w:pPr>
              <w:pStyle w:val="NormalArial"/>
              <w:spacing w:before="120" w:after="120"/>
              <w:ind w:hanging="2"/>
              <w:rPr>
                <w:b/>
                <w:bCs/>
              </w:rPr>
            </w:pPr>
            <w:r w:rsidRPr="008F3E9E">
              <w:t>ERCOT Staff has reviewed NPRR1287 and believes it implements changes that allow ERCOT to mitigate increasing challenges to the grid’s capability to support required Resource Planned Outages while maintaining reliability.</w:t>
            </w:r>
          </w:p>
        </w:tc>
      </w:tr>
    </w:tbl>
    <w:p w14:paraId="6C617297" w14:textId="77777777" w:rsidR="00C4169A" w:rsidRPr="00D85807" w:rsidRDefault="00C4169A" w:rsidP="00C4169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169A" w14:paraId="54ADA889" w14:textId="77777777" w:rsidTr="00C51D44">
        <w:trPr>
          <w:cantSplit/>
          <w:trHeight w:val="432"/>
        </w:trPr>
        <w:tc>
          <w:tcPr>
            <w:tcW w:w="10440" w:type="dxa"/>
            <w:gridSpan w:val="2"/>
            <w:tcBorders>
              <w:top w:val="single" w:sz="4" w:space="0" w:color="auto"/>
            </w:tcBorders>
            <w:shd w:val="clear" w:color="auto" w:fill="FFFFFF"/>
            <w:vAlign w:val="center"/>
          </w:tcPr>
          <w:p w14:paraId="7175F10E" w14:textId="77777777" w:rsidR="00C4169A" w:rsidRPr="00176375" w:rsidRDefault="00C4169A" w:rsidP="00C51D44">
            <w:pPr>
              <w:pStyle w:val="Header"/>
              <w:jc w:val="center"/>
              <w:rPr>
                <w:bCs w:val="0"/>
              </w:rPr>
            </w:pPr>
            <w:bookmarkStart w:id="0" w:name="_Hlk154568842"/>
            <w:r>
              <w:t>Sponsor</w:t>
            </w:r>
          </w:p>
        </w:tc>
      </w:tr>
      <w:tr w:rsidR="00C4169A" w14:paraId="7FB11B04" w14:textId="77777777" w:rsidTr="00C51D44">
        <w:trPr>
          <w:cantSplit/>
          <w:trHeight w:val="432"/>
        </w:trPr>
        <w:tc>
          <w:tcPr>
            <w:tcW w:w="2880" w:type="dxa"/>
            <w:shd w:val="clear" w:color="auto" w:fill="FFFFFF"/>
            <w:vAlign w:val="center"/>
          </w:tcPr>
          <w:p w14:paraId="252772C0" w14:textId="77777777" w:rsidR="00C4169A" w:rsidRPr="00176375" w:rsidRDefault="00C4169A" w:rsidP="00C51D44">
            <w:pPr>
              <w:pStyle w:val="Header"/>
              <w:rPr>
                <w:bCs w:val="0"/>
              </w:rPr>
            </w:pPr>
            <w:r w:rsidRPr="00B93CA0">
              <w:rPr>
                <w:bCs w:val="0"/>
              </w:rPr>
              <w:t>Name</w:t>
            </w:r>
          </w:p>
        </w:tc>
        <w:tc>
          <w:tcPr>
            <w:tcW w:w="7560" w:type="dxa"/>
            <w:vAlign w:val="center"/>
          </w:tcPr>
          <w:p w14:paraId="756A0790" w14:textId="77777777" w:rsidR="00C4169A" w:rsidRDefault="00C4169A" w:rsidP="00C51D44">
            <w:pPr>
              <w:pStyle w:val="NormalArial"/>
            </w:pPr>
            <w:r>
              <w:t>Shun Hsien (Fred) Huang</w:t>
            </w:r>
          </w:p>
        </w:tc>
      </w:tr>
      <w:tr w:rsidR="00C4169A" w14:paraId="077476C7" w14:textId="77777777" w:rsidTr="00C51D44">
        <w:trPr>
          <w:cantSplit/>
          <w:trHeight w:val="432"/>
        </w:trPr>
        <w:tc>
          <w:tcPr>
            <w:tcW w:w="2880" w:type="dxa"/>
            <w:shd w:val="clear" w:color="auto" w:fill="FFFFFF"/>
            <w:vAlign w:val="center"/>
          </w:tcPr>
          <w:p w14:paraId="48666476" w14:textId="77777777" w:rsidR="00C4169A" w:rsidRPr="00B93CA0" w:rsidRDefault="00C4169A" w:rsidP="00C51D44">
            <w:pPr>
              <w:pStyle w:val="Header"/>
              <w:rPr>
                <w:bCs w:val="0"/>
              </w:rPr>
            </w:pPr>
            <w:r w:rsidRPr="00B93CA0">
              <w:rPr>
                <w:bCs w:val="0"/>
              </w:rPr>
              <w:t>E-mail Address</w:t>
            </w:r>
          </w:p>
        </w:tc>
        <w:tc>
          <w:tcPr>
            <w:tcW w:w="7560" w:type="dxa"/>
            <w:vAlign w:val="center"/>
          </w:tcPr>
          <w:p w14:paraId="1B28CE06" w14:textId="77777777" w:rsidR="00C4169A" w:rsidRDefault="00C4169A" w:rsidP="00C51D44">
            <w:pPr>
              <w:pStyle w:val="NormalArial"/>
            </w:pPr>
            <w:hyperlink r:id="rId28" w:history="1">
              <w:r w:rsidRPr="00D15BFD">
                <w:rPr>
                  <w:rStyle w:val="Hyperlink"/>
                </w:rPr>
                <w:t>Shun-hsien.huang@ercot.com</w:t>
              </w:r>
            </w:hyperlink>
          </w:p>
        </w:tc>
      </w:tr>
      <w:tr w:rsidR="00C4169A" w14:paraId="13786D26" w14:textId="77777777" w:rsidTr="00C51D44">
        <w:trPr>
          <w:cantSplit/>
          <w:trHeight w:val="432"/>
        </w:trPr>
        <w:tc>
          <w:tcPr>
            <w:tcW w:w="2880" w:type="dxa"/>
            <w:shd w:val="clear" w:color="auto" w:fill="FFFFFF"/>
            <w:vAlign w:val="center"/>
          </w:tcPr>
          <w:p w14:paraId="19FD656B" w14:textId="77777777" w:rsidR="00C4169A" w:rsidRPr="00B93CA0" w:rsidRDefault="00C4169A" w:rsidP="00C51D44">
            <w:pPr>
              <w:pStyle w:val="Header"/>
              <w:rPr>
                <w:bCs w:val="0"/>
              </w:rPr>
            </w:pPr>
            <w:r w:rsidRPr="00B93CA0">
              <w:rPr>
                <w:bCs w:val="0"/>
              </w:rPr>
              <w:t>Company</w:t>
            </w:r>
          </w:p>
        </w:tc>
        <w:tc>
          <w:tcPr>
            <w:tcW w:w="7560" w:type="dxa"/>
            <w:vAlign w:val="center"/>
          </w:tcPr>
          <w:p w14:paraId="29288B65" w14:textId="77777777" w:rsidR="00C4169A" w:rsidRDefault="00C4169A" w:rsidP="00C51D44">
            <w:pPr>
              <w:pStyle w:val="NormalArial"/>
            </w:pPr>
            <w:r>
              <w:t>ERCOT</w:t>
            </w:r>
          </w:p>
        </w:tc>
      </w:tr>
      <w:tr w:rsidR="00C4169A" w14:paraId="0FE5BE54" w14:textId="77777777" w:rsidTr="00C51D44">
        <w:trPr>
          <w:cantSplit/>
          <w:trHeight w:val="432"/>
        </w:trPr>
        <w:tc>
          <w:tcPr>
            <w:tcW w:w="2880" w:type="dxa"/>
            <w:tcBorders>
              <w:bottom w:val="single" w:sz="4" w:space="0" w:color="auto"/>
            </w:tcBorders>
            <w:shd w:val="clear" w:color="auto" w:fill="FFFFFF"/>
            <w:vAlign w:val="center"/>
          </w:tcPr>
          <w:p w14:paraId="0DFFFAE9" w14:textId="77777777" w:rsidR="00C4169A" w:rsidRPr="00B93CA0" w:rsidRDefault="00C4169A" w:rsidP="00C51D44">
            <w:pPr>
              <w:pStyle w:val="Header"/>
              <w:rPr>
                <w:bCs w:val="0"/>
              </w:rPr>
            </w:pPr>
            <w:r w:rsidRPr="00B93CA0">
              <w:rPr>
                <w:bCs w:val="0"/>
              </w:rPr>
              <w:t>Phone Number</w:t>
            </w:r>
          </w:p>
        </w:tc>
        <w:tc>
          <w:tcPr>
            <w:tcW w:w="7560" w:type="dxa"/>
            <w:tcBorders>
              <w:bottom w:val="single" w:sz="4" w:space="0" w:color="auto"/>
            </w:tcBorders>
            <w:vAlign w:val="center"/>
          </w:tcPr>
          <w:p w14:paraId="304987A6" w14:textId="77777777" w:rsidR="00C4169A" w:rsidRDefault="00C4169A" w:rsidP="00C51D44">
            <w:pPr>
              <w:pStyle w:val="NormalArial"/>
            </w:pPr>
            <w:r>
              <w:t>512-484-8354</w:t>
            </w:r>
          </w:p>
        </w:tc>
      </w:tr>
      <w:tr w:rsidR="00C4169A" w14:paraId="350D7B06" w14:textId="77777777" w:rsidTr="00C51D44">
        <w:trPr>
          <w:cantSplit/>
          <w:trHeight w:val="432"/>
        </w:trPr>
        <w:tc>
          <w:tcPr>
            <w:tcW w:w="2880" w:type="dxa"/>
            <w:shd w:val="clear" w:color="auto" w:fill="FFFFFF"/>
            <w:vAlign w:val="center"/>
          </w:tcPr>
          <w:p w14:paraId="7BC359E1" w14:textId="77777777" w:rsidR="00C4169A" w:rsidRPr="00B93CA0" w:rsidRDefault="00C4169A" w:rsidP="00C51D44">
            <w:pPr>
              <w:pStyle w:val="Header"/>
              <w:rPr>
                <w:bCs w:val="0"/>
              </w:rPr>
            </w:pPr>
            <w:r>
              <w:rPr>
                <w:bCs w:val="0"/>
              </w:rPr>
              <w:t>Cell</w:t>
            </w:r>
            <w:r w:rsidRPr="00B93CA0">
              <w:rPr>
                <w:bCs w:val="0"/>
              </w:rPr>
              <w:t xml:space="preserve"> Number</w:t>
            </w:r>
          </w:p>
        </w:tc>
        <w:tc>
          <w:tcPr>
            <w:tcW w:w="7560" w:type="dxa"/>
            <w:vAlign w:val="center"/>
          </w:tcPr>
          <w:p w14:paraId="105C03E1" w14:textId="77777777" w:rsidR="00C4169A" w:rsidRDefault="00C4169A" w:rsidP="00C51D44">
            <w:pPr>
              <w:pStyle w:val="NormalArial"/>
            </w:pPr>
          </w:p>
        </w:tc>
      </w:tr>
      <w:tr w:rsidR="00C4169A" w14:paraId="17E2AB36" w14:textId="77777777" w:rsidTr="00C51D44">
        <w:trPr>
          <w:cantSplit/>
          <w:trHeight w:val="432"/>
        </w:trPr>
        <w:tc>
          <w:tcPr>
            <w:tcW w:w="2880" w:type="dxa"/>
            <w:tcBorders>
              <w:bottom w:val="single" w:sz="4" w:space="0" w:color="auto"/>
            </w:tcBorders>
            <w:shd w:val="clear" w:color="auto" w:fill="FFFFFF"/>
            <w:vAlign w:val="center"/>
          </w:tcPr>
          <w:p w14:paraId="61355611" w14:textId="77777777" w:rsidR="00C4169A" w:rsidRPr="00B93CA0" w:rsidRDefault="00C4169A" w:rsidP="00C51D44">
            <w:pPr>
              <w:pStyle w:val="Header"/>
              <w:rPr>
                <w:bCs w:val="0"/>
              </w:rPr>
            </w:pPr>
            <w:r>
              <w:rPr>
                <w:bCs w:val="0"/>
              </w:rPr>
              <w:t>Market Segment</w:t>
            </w:r>
          </w:p>
        </w:tc>
        <w:tc>
          <w:tcPr>
            <w:tcW w:w="7560" w:type="dxa"/>
            <w:tcBorders>
              <w:bottom w:val="single" w:sz="4" w:space="0" w:color="auto"/>
            </w:tcBorders>
            <w:vAlign w:val="center"/>
          </w:tcPr>
          <w:p w14:paraId="5633AF8D" w14:textId="77777777" w:rsidR="00C4169A" w:rsidRDefault="00C4169A" w:rsidP="00C51D44">
            <w:pPr>
              <w:pStyle w:val="NormalArial"/>
            </w:pPr>
            <w:r>
              <w:t>Not Applicable</w:t>
            </w:r>
          </w:p>
        </w:tc>
      </w:tr>
      <w:bookmarkEnd w:id="0"/>
    </w:tbl>
    <w:p w14:paraId="6DCEFB2D" w14:textId="77777777" w:rsidR="00C4169A" w:rsidRPr="00D56D61" w:rsidRDefault="00C4169A" w:rsidP="00C4169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4169A" w:rsidRPr="00D56D61" w14:paraId="26BC60F1" w14:textId="77777777" w:rsidTr="00C51D44">
        <w:trPr>
          <w:cantSplit/>
          <w:trHeight w:val="432"/>
        </w:trPr>
        <w:tc>
          <w:tcPr>
            <w:tcW w:w="10440" w:type="dxa"/>
            <w:gridSpan w:val="2"/>
            <w:vAlign w:val="center"/>
          </w:tcPr>
          <w:p w14:paraId="3886CEE8" w14:textId="77777777" w:rsidR="00C4169A" w:rsidRPr="007C199B" w:rsidRDefault="00C4169A" w:rsidP="00C51D44">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C4169A" w:rsidRPr="00D56D61" w14:paraId="2FD0844C" w14:textId="77777777" w:rsidTr="00C51D44">
        <w:trPr>
          <w:cantSplit/>
          <w:trHeight w:val="432"/>
        </w:trPr>
        <w:tc>
          <w:tcPr>
            <w:tcW w:w="2880" w:type="dxa"/>
            <w:vAlign w:val="center"/>
          </w:tcPr>
          <w:p w14:paraId="23DFBC0B" w14:textId="77777777" w:rsidR="00C4169A" w:rsidRPr="007C199B" w:rsidRDefault="00C4169A" w:rsidP="00C51D44">
            <w:pPr>
              <w:pStyle w:val="NormalArial"/>
              <w:rPr>
                <w:b/>
              </w:rPr>
            </w:pPr>
            <w:r w:rsidRPr="007C199B">
              <w:rPr>
                <w:b/>
              </w:rPr>
              <w:t>Name</w:t>
            </w:r>
          </w:p>
        </w:tc>
        <w:tc>
          <w:tcPr>
            <w:tcW w:w="7560" w:type="dxa"/>
            <w:vAlign w:val="center"/>
          </w:tcPr>
          <w:p w14:paraId="593DB834" w14:textId="77777777" w:rsidR="00C4169A" w:rsidRPr="00D56D61" w:rsidRDefault="00C4169A" w:rsidP="00C51D44">
            <w:pPr>
              <w:pStyle w:val="NormalArial"/>
            </w:pPr>
            <w:r>
              <w:t>Brittney Albracht</w:t>
            </w:r>
          </w:p>
        </w:tc>
      </w:tr>
      <w:tr w:rsidR="00C4169A" w:rsidRPr="00D56D61" w14:paraId="05EE67E3" w14:textId="77777777" w:rsidTr="00C51D44">
        <w:trPr>
          <w:cantSplit/>
          <w:trHeight w:val="432"/>
        </w:trPr>
        <w:tc>
          <w:tcPr>
            <w:tcW w:w="2880" w:type="dxa"/>
            <w:vAlign w:val="center"/>
          </w:tcPr>
          <w:p w14:paraId="6D70368B" w14:textId="77777777" w:rsidR="00C4169A" w:rsidRPr="007C199B" w:rsidRDefault="00C4169A" w:rsidP="00C51D44">
            <w:pPr>
              <w:pStyle w:val="NormalArial"/>
              <w:rPr>
                <w:b/>
              </w:rPr>
            </w:pPr>
            <w:r w:rsidRPr="007C199B">
              <w:rPr>
                <w:b/>
              </w:rPr>
              <w:t>E-Mail Address</w:t>
            </w:r>
          </w:p>
        </w:tc>
        <w:tc>
          <w:tcPr>
            <w:tcW w:w="7560" w:type="dxa"/>
            <w:vAlign w:val="center"/>
          </w:tcPr>
          <w:p w14:paraId="04E951A9" w14:textId="77777777" w:rsidR="00C4169A" w:rsidRPr="00D56D61" w:rsidRDefault="00C4169A" w:rsidP="00C51D44">
            <w:pPr>
              <w:pStyle w:val="NormalArial"/>
            </w:pPr>
            <w:hyperlink r:id="rId29" w:history="1">
              <w:r w:rsidRPr="00787313">
                <w:rPr>
                  <w:rStyle w:val="Hyperlink"/>
                </w:rPr>
                <w:t>Brittney.Albracht@ercot.com</w:t>
              </w:r>
            </w:hyperlink>
            <w:r>
              <w:t xml:space="preserve"> </w:t>
            </w:r>
          </w:p>
        </w:tc>
      </w:tr>
      <w:tr w:rsidR="00C4169A" w:rsidRPr="005370B5" w14:paraId="23769684" w14:textId="77777777" w:rsidTr="00C51D44">
        <w:trPr>
          <w:cantSplit/>
          <w:trHeight w:val="432"/>
        </w:trPr>
        <w:tc>
          <w:tcPr>
            <w:tcW w:w="2880" w:type="dxa"/>
            <w:vAlign w:val="center"/>
          </w:tcPr>
          <w:p w14:paraId="26141861" w14:textId="77777777" w:rsidR="00C4169A" w:rsidRPr="007C199B" w:rsidRDefault="00C4169A" w:rsidP="00C51D44">
            <w:pPr>
              <w:pStyle w:val="NormalArial"/>
              <w:rPr>
                <w:b/>
              </w:rPr>
            </w:pPr>
            <w:r w:rsidRPr="007C199B">
              <w:rPr>
                <w:b/>
              </w:rPr>
              <w:t>Phone Number</w:t>
            </w:r>
          </w:p>
        </w:tc>
        <w:tc>
          <w:tcPr>
            <w:tcW w:w="7560" w:type="dxa"/>
            <w:vAlign w:val="center"/>
          </w:tcPr>
          <w:p w14:paraId="6BF7FB75" w14:textId="77777777" w:rsidR="00C4169A" w:rsidRDefault="00C4169A" w:rsidP="00C51D44">
            <w:pPr>
              <w:pStyle w:val="NormalArial"/>
            </w:pPr>
            <w:r>
              <w:t>512-225-7027</w:t>
            </w:r>
          </w:p>
        </w:tc>
      </w:tr>
    </w:tbl>
    <w:p w14:paraId="177905B8" w14:textId="77777777" w:rsidR="00C4169A" w:rsidRDefault="00C4169A" w:rsidP="00C416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4169A" w14:paraId="7824704F" w14:textId="77777777" w:rsidTr="00C51D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8DD2D6D" w14:textId="77777777" w:rsidR="00C4169A" w:rsidRDefault="00C4169A" w:rsidP="00C51D44">
            <w:pPr>
              <w:pStyle w:val="NormalArial"/>
              <w:ind w:hanging="2"/>
              <w:jc w:val="center"/>
              <w:rPr>
                <w:b/>
              </w:rPr>
            </w:pPr>
            <w:r>
              <w:rPr>
                <w:b/>
              </w:rPr>
              <w:t>Comments Received</w:t>
            </w:r>
          </w:p>
        </w:tc>
      </w:tr>
      <w:tr w:rsidR="00C4169A" w14:paraId="47CE847F"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F56C01" w14:textId="77777777" w:rsidR="00C4169A" w:rsidRDefault="00C4169A" w:rsidP="00C51D4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3D2C04" w14:textId="77777777" w:rsidR="00C4169A" w:rsidRDefault="00C4169A" w:rsidP="00C51D44">
            <w:pPr>
              <w:pStyle w:val="NormalArial"/>
              <w:ind w:hanging="2"/>
              <w:rPr>
                <w:b/>
              </w:rPr>
            </w:pPr>
            <w:r>
              <w:rPr>
                <w:b/>
              </w:rPr>
              <w:t>Comment Summary</w:t>
            </w:r>
          </w:p>
        </w:tc>
      </w:tr>
      <w:tr w:rsidR="00C4169A" w14:paraId="6855A972"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BDDD51" w14:textId="77777777" w:rsidR="00C4169A" w:rsidRPr="0027027D" w:rsidRDefault="00C4169A" w:rsidP="00C51D44">
            <w:pPr>
              <w:spacing w:before="120" w:after="120"/>
              <w:rPr>
                <w:rFonts w:ascii="Arial" w:hAnsi="Arial"/>
              </w:rPr>
            </w:pPr>
            <w:r>
              <w:rPr>
                <w:rFonts w:ascii="Arial" w:hAnsi="Arial"/>
              </w:rPr>
              <w:t>LCRA 061125</w:t>
            </w:r>
          </w:p>
        </w:tc>
        <w:tc>
          <w:tcPr>
            <w:tcW w:w="7560" w:type="dxa"/>
            <w:tcBorders>
              <w:top w:val="single" w:sz="4" w:space="0" w:color="auto"/>
              <w:left w:val="single" w:sz="4" w:space="0" w:color="auto"/>
              <w:bottom w:val="single" w:sz="4" w:space="0" w:color="auto"/>
              <w:right w:val="single" w:sz="4" w:space="0" w:color="auto"/>
            </w:tcBorders>
            <w:vAlign w:val="center"/>
          </w:tcPr>
          <w:p w14:paraId="06E05CD2" w14:textId="77777777" w:rsidR="00C4169A" w:rsidRPr="00E960AA" w:rsidRDefault="00C4169A" w:rsidP="00C51D44">
            <w:pPr>
              <w:spacing w:before="120" w:after="120"/>
              <w:rPr>
                <w:rFonts w:ascii="Arial" w:hAnsi="Arial" w:cs="Arial"/>
              </w:rPr>
            </w:pPr>
            <w:proofErr w:type="gramStart"/>
            <w:r w:rsidRPr="00E960AA">
              <w:rPr>
                <w:rFonts w:ascii="Arial" w:hAnsi="Arial" w:cs="Arial"/>
              </w:rPr>
              <w:t>Recommended that</w:t>
            </w:r>
            <w:proofErr w:type="gramEnd"/>
            <w:r w:rsidRPr="00E960AA">
              <w:rPr>
                <w:rFonts w:ascii="Arial" w:hAnsi="Arial" w:cs="Arial"/>
              </w:rPr>
              <w:t xml:space="preserve"> that the conditions enumerated in paragraph (8) of Section 3.1.6 under which ERCOT may approve Resource </w:t>
            </w:r>
            <w:r>
              <w:rPr>
                <w:rFonts w:ascii="Arial" w:hAnsi="Arial" w:cs="Arial"/>
              </w:rPr>
              <w:t>O</w:t>
            </w:r>
            <w:r w:rsidRPr="00E960AA">
              <w:rPr>
                <w:rFonts w:ascii="Arial" w:hAnsi="Arial" w:cs="Arial"/>
              </w:rPr>
              <w:t>utage capacity above RPOL be replaced by a broader discretion to approve Planned Outages whenever ERCOT determines system reliability to be unaffected by an approval</w:t>
            </w:r>
          </w:p>
        </w:tc>
      </w:tr>
      <w:tr w:rsidR="00C4169A" w14:paraId="0F504249"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526D5B" w14:textId="77777777" w:rsidR="00C4169A" w:rsidRDefault="00C4169A" w:rsidP="00C51D44">
            <w:pPr>
              <w:spacing w:before="120" w:after="120"/>
              <w:rPr>
                <w:rFonts w:ascii="Arial" w:hAnsi="Arial"/>
              </w:rPr>
            </w:pPr>
            <w:r>
              <w:rPr>
                <w:rFonts w:ascii="Arial" w:hAnsi="Arial"/>
              </w:rPr>
              <w:t>TCPA 062725</w:t>
            </w:r>
          </w:p>
        </w:tc>
        <w:tc>
          <w:tcPr>
            <w:tcW w:w="7560" w:type="dxa"/>
            <w:tcBorders>
              <w:top w:val="single" w:sz="4" w:space="0" w:color="auto"/>
              <w:left w:val="single" w:sz="4" w:space="0" w:color="auto"/>
              <w:bottom w:val="single" w:sz="4" w:space="0" w:color="auto"/>
              <w:right w:val="single" w:sz="4" w:space="0" w:color="auto"/>
            </w:tcBorders>
            <w:vAlign w:val="center"/>
          </w:tcPr>
          <w:p w14:paraId="2A3A07F6" w14:textId="390C93CF" w:rsidR="00C4169A" w:rsidRPr="003C3BBD" w:rsidRDefault="00C4169A" w:rsidP="00C51D44">
            <w:pPr>
              <w:pStyle w:val="NormalArial"/>
              <w:spacing w:before="120" w:after="120"/>
            </w:pPr>
            <w:r>
              <w:t xml:space="preserve">Proposed revisions to include a minimum RPOL and the ability to transfer approved planned outages among Generation Resources represented by the same QSE; authorize approval of a requested Outage for a resource as long as the Outage approval would not cause the </w:t>
            </w:r>
            <w:r w:rsidRPr="005B38DB">
              <w:rPr>
                <w:i/>
                <w:iCs/>
              </w:rPr>
              <w:t xml:space="preserve">average </w:t>
            </w:r>
            <w:r>
              <w:t xml:space="preserve">aggregate MWs of </w:t>
            </w:r>
            <w:r w:rsidR="00D874C7">
              <w:t>R</w:t>
            </w:r>
            <w:r>
              <w:t xml:space="preserve">esource Outages to exceed the average RPOL; allow ERCOT to exceed the RPOL limit for “other good cause shown” in addition to the enumerated list; allow affiliated </w:t>
            </w:r>
            <w:r w:rsidR="00D874C7">
              <w:t>R</w:t>
            </w:r>
            <w:r>
              <w:t xml:space="preserve">esource </w:t>
            </w:r>
            <w:r w:rsidR="00D874C7">
              <w:t>E</w:t>
            </w:r>
            <w:r>
              <w:t xml:space="preserve">ntities to transfer approved Outage capacity across </w:t>
            </w:r>
            <w:r w:rsidR="00D874C7">
              <w:t>R</w:t>
            </w:r>
            <w:r>
              <w:t>esources; and specify that ERCOT will update the RPOL capacity “at least” monthly</w:t>
            </w:r>
          </w:p>
        </w:tc>
      </w:tr>
      <w:tr w:rsidR="00C4169A" w14:paraId="67733ED6"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0B9CCD" w14:textId="77777777" w:rsidR="00C4169A" w:rsidRDefault="00C4169A" w:rsidP="00C51D44">
            <w:pPr>
              <w:spacing w:before="120" w:after="120"/>
              <w:rPr>
                <w:rFonts w:ascii="Arial" w:hAnsi="Arial"/>
              </w:rPr>
            </w:pPr>
            <w:r>
              <w:rPr>
                <w:rFonts w:ascii="Arial" w:hAnsi="Arial"/>
              </w:rPr>
              <w:lastRenderedPageBreak/>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798B1360" w14:textId="77777777" w:rsidR="00C4169A" w:rsidRPr="00E960AA" w:rsidRDefault="00C4169A" w:rsidP="00C51D44">
            <w:pPr>
              <w:spacing w:before="120" w:after="120"/>
              <w:rPr>
                <w:rFonts w:ascii="Arial" w:hAnsi="Arial" w:cs="Arial"/>
              </w:rPr>
            </w:pPr>
            <w:r>
              <w:rPr>
                <w:rFonts w:ascii="Arial" w:hAnsi="Arial" w:cs="Arial"/>
              </w:rPr>
              <w:t>R</w:t>
            </w:r>
            <w:r w:rsidRPr="00FA702A">
              <w:rPr>
                <w:rFonts w:ascii="Arial" w:hAnsi="Arial" w:cs="Arial"/>
              </w:rPr>
              <w:t>equest</w:t>
            </w:r>
            <w:r>
              <w:rPr>
                <w:rFonts w:ascii="Arial" w:hAnsi="Arial" w:cs="Arial"/>
              </w:rPr>
              <w:t>ed</w:t>
            </w:r>
            <w:r w:rsidRPr="00FA702A">
              <w:rPr>
                <w:rFonts w:ascii="Arial" w:hAnsi="Arial" w:cs="Arial"/>
              </w:rPr>
              <w:t xml:space="preserve"> PRS continue to table NPRR128</w:t>
            </w:r>
            <w:r>
              <w:rPr>
                <w:rFonts w:ascii="Arial" w:hAnsi="Arial" w:cs="Arial"/>
              </w:rPr>
              <w:t>7</w:t>
            </w:r>
            <w:r w:rsidRPr="00FA702A">
              <w:rPr>
                <w:rFonts w:ascii="Arial" w:hAnsi="Arial" w:cs="Arial"/>
              </w:rPr>
              <w:t xml:space="preserve"> for further review by </w:t>
            </w:r>
            <w:r>
              <w:rPr>
                <w:rFonts w:ascii="Arial" w:hAnsi="Arial" w:cs="Arial"/>
              </w:rPr>
              <w:t>the Wholesale Market Working Group (</w:t>
            </w:r>
            <w:r w:rsidRPr="00FA702A">
              <w:rPr>
                <w:rFonts w:ascii="Arial" w:hAnsi="Arial" w:cs="Arial"/>
              </w:rPr>
              <w:t>WMWG</w:t>
            </w:r>
            <w:r>
              <w:rPr>
                <w:rFonts w:ascii="Arial" w:hAnsi="Arial" w:cs="Arial"/>
              </w:rPr>
              <w:t xml:space="preserve">) </w:t>
            </w:r>
          </w:p>
        </w:tc>
      </w:tr>
      <w:tr w:rsidR="00C4169A" w14:paraId="6B58B977"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B3E8669" w14:textId="77777777" w:rsidR="00C4169A" w:rsidRDefault="00C4169A" w:rsidP="00C51D44">
            <w:pPr>
              <w:spacing w:before="120" w:after="120"/>
              <w:rPr>
                <w:rFonts w:ascii="Arial" w:hAnsi="Arial"/>
              </w:rPr>
            </w:pPr>
            <w:r>
              <w:rPr>
                <w:rFonts w:ascii="Arial" w:hAnsi="Arial"/>
              </w:rPr>
              <w:t>ROS 071525</w:t>
            </w:r>
          </w:p>
        </w:tc>
        <w:tc>
          <w:tcPr>
            <w:tcW w:w="7560" w:type="dxa"/>
            <w:tcBorders>
              <w:top w:val="single" w:sz="4" w:space="0" w:color="auto"/>
              <w:left w:val="single" w:sz="4" w:space="0" w:color="auto"/>
              <w:bottom w:val="single" w:sz="4" w:space="0" w:color="auto"/>
              <w:right w:val="single" w:sz="4" w:space="0" w:color="auto"/>
            </w:tcBorders>
            <w:vAlign w:val="center"/>
          </w:tcPr>
          <w:p w14:paraId="38B74ED9" w14:textId="77777777" w:rsidR="00C4169A" w:rsidRPr="00E960AA" w:rsidRDefault="00C4169A" w:rsidP="00C51D44">
            <w:pPr>
              <w:spacing w:before="120" w:after="120"/>
              <w:rPr>
                <w:rFonts w:ascii="Arial" w:hAnsi="Arial" w:cs="Arial"/>
              </w:rPr>
            </w:pPr>
            <w:r w:rsidRPr="00C4169A">
              <w:rPr>
                <w:rFonts w:ascii="Arial" w:hAnsi="Arial" w:cs="Arial"/>
                <w:color w:val="000000"/>
              </w:rPr>
              <w:t>Requested PRS continue to table NPRR1287 for further review by the Operations Working Group (OWG)</w:t>
            </w:r>
          </w:p>
        </w:tc>
      </w:tr>
      <w:tr w:rsidR="00C4169A" w14:paraId="08ECEFAE"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CFF3E1" w14:textId="77777777" w:rsidR="00C4169A" w:rsidRDefault="00C4169A" w:rsidP="00C51D44">
            <w:pPr>
              <w:spacing w:before="120" w:after="120"/>
              <w:rPr>
                <w:rFonts w:ascii="Arial" w:hAnsi="Arial"/>
              </w:rPr>
            </w:pPr>
            <w:r>
              <w:rPr>
                <w:rFonts w:ascii="Arial" w:hAnsi="Arial"/>
              </w:rPr>
              <w:t>ERCOT 081825</w:t>
            </w:r>
          </w:p>
        </w:tc>
        <w:tc>
          <w:tcPr>
            <w:tcW w:w="7560" w:type="dxa"/>
            <w:tcBorders>
              <w:top w:val="single" w:sz="4" w:space="0" w:color="auto"/>
              <w:left w:val="single" w:sz="4" w:space="0" w:color="auto"/>
              <w:bottom w:val="single" w:sz="4" w:space="0" w:color="auto"/>
              <w:right w:val="single" w:sz="4" w:space="0" w:color="auto"/>
            </w:tcBorders>
            <w:vAlign w:val="center"/>
          </w:tcPr>
          <w:p w14:paraId="55CBDD12" w14:textId="77777777" w:rsidR="00C4169A" w:rsidRPr="00E960AA" w:rsidRDefault="00C4169A" w:rsidP="00C51D44">
            <w:pPr>
              <w:pStyle w:val="NormalArial"/>
              <w:spacing w:before="120" w:after="120"/>
              <w:rPr>
                <w:rFonts w:cs="Arial"/>
              </w:rPr>
            </w:pPr>
            <w:r>
              <w:rPr>
                <w:rFonts w:cs="Arial"/>
              </w:rPr>
              <w:t>Responded to the 6/11/25 LCRA and 6/27/25 TCPA comments</w:t>
            </w:r>
          </w:p>
        </w:tc>
      </w:tr>
      <w:tr w:rsidR="00C4169A" w14:paraId="7A1625AA"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B3AE85" w14:textId="77777777" w:rsidR="00C4169A" w:rsidRDefault="00C4169A" w:rsidP="00C51D44">
            <w:pPr>
              <w:spacing w:before="120" w:after="120"/>
              <w:rPr>
                <w:rFonts w:ascii="Arial" w:hAnsi="Arial"/>
              </w:rPr>
            </w:pPr>
            <w:r>
              <w:rPr>
                <w:rFonts w:ascii="Arial" w:hAnsi="Arial"/>
              </w:rPr>
              <w:t>WMS 091025</w:t>
            </w:r>
          </w:p>
        </w:tc>
        <w:tc>
          <w:tcPr>
            <w:tcW w:w="7560" w:type="dxa"/>
            <w:tcBorders>
              <w:top w:val="single" w:sz="4" w:space="0" w:color="auto"/>
              <w:left w:val="single" w:sz="4" w:space="0" w:color="auto"/>
              <w:bottom w:val="single" w:sz="4" w:space="0" w:color="auto"/>
              <w:right w:val="single" w:sz="4" w:space="0" w:color="auto"/>
            </w:tcBorders>
            <w:vAlign w:val="center"/>
          </w:tcPr>
          <w:p w14:paraId="7C3AE2A7" w14:textId="77777777" w:rsidR="00C4169A" w:rsidRPr="00E960AA" w:rsidRDefault="00C4169A" w:rsidP="00C51D44">
            <w:pPr>
              <w:spacing w:before="120" w:after="120"/>
              <w:rPr>
                <w:rFonts w:ascii="Arial" w:hAnsi="Arial" w:cs="Arial"/>
              </w:rPr>
            </w:pPr>
            <w:r w:rsidRPr="00C4169A">
              <w:rPr>
                <w:rFonts w:ascii="Arial" w:hAnsi="Arial" w:cs="Arial"/>
                <w:color w:val="000000"/>
              </w:rPr>
              <w:t>Endorsed NPRR1287 as amended by the 8/18/25 ERCOT comments</w:t>
            </w:r>
          </w:p>
        </w:tc>
      </w:tr>
      <w:tr w:rsidR="00C4169A" w14:paraId="4F746EB2"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AFD47B" w14:textId="77777777" w:rsidR="00C4169A" w:rsidRDefault="00C4169A" w:rsidP="00C51D44">
            <w:pPr>
              <w:spacing w:before="120" w:after="120"/>
              <w:rPr>
                <w:rFonts w:ascii="Arial" w:hAnsi="Arial"/>
              </w:rPr>
            </w:pPr>
            <w:r>
              <w:rPr>
                <w:rFonts w:ascii="Arial" w:hAnsi="Arial"/>
              </w:rPr>
              <w:t>ROS 100425</w:t>
            </w:r>
          </w:p>
        </w:tc>
        <w:tc>
          <w:tcPr>
            <w:tcW w:w="7560" w:type="dxa"/>
            <w:tcBorders>
              <w:top w:val="single" w:sz="4" w:space="0" w:color="auto"/>
              <w:left w:val="single" w:sz="4" w:space="0" w:color="auto"/>
              <w:bottom w:val="single" w:sz="4" w:space="0" w:color="auto"/>
              <w:right w:val="single" w:sz="4" w:space="0" w:color="auto"/>
            </w:tcBorders>
            <w:vAlign w:val="center"/>
          </w:tcPr>
          <w:p w14:paraId="7A7757E9" w14:textId="77777777" w:rsidR="00C4169A" w:rsidRPr="00E960AA" w:rsidRDefault="00C4169A" w:rsidP="00C51D44">
            <w:pPr>
              <w:spacing w:before="120" w:after="120"/>
              <w:rPr>
                <w:rFonts w:ascii="Arial" w:hAnsi="Arial" w:cs="Arial"/>
              </w:rPr>
            </w:pPr>
            <w:r w:rsidRPr="00C4169A">
              <w:rPr>
                <w:rFonts w:ascii="Arial" w:hAnsi="Arial" w:cs="Arial"/>
                <w:color w:val="000000"/>
              </w:rPr>
              <w:t>Endorsed NPRR1287 as amended by the 8/18/25 ERCOT comments</w:t>
            </w:r>
          </w:p>
        </w:tc>
      </w:tr>
    </w:tbl>
    <w:p w14:paraId="40C76F9E" w14:textId="77777777" w:rsidR="00C4169A" w:rsidRPr="00A63181" w:rsidRDefault="00C4169A" w:rsidP="00C416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4169A" w:rsidRPr="00A63181" w14:paraId="4B5065F7" w14:textId="77777777" w:rsidTr="00C51D44">
        <w:trPr>
          <w:trHeight w:val="350"/>
        </w:trPr>
        <w:tc>
          <w:tcPr>
            <w:tcW w:w="10440" w:type="dxa"/>
            <w:tcBorders>
              <w:bottom w:val="single" w:sz="4" w:space="0" w:color="auto"/>
            </w:tcBorders>
            <w:shd w:val="clear" w:color="auto" w:fill="FFFFFF"/>
            <w:vAlign w:val="center"/>
          </w:tcPr>
          <w:p w14:paraId="3E11C8C8" w14:textId="77777777" w:rsidR="00C4169A" w:rsidRPr="00A63181" w:rsidRDefault="00C4169A" w:rsidP="00C51D44">
            <w:pPr>
              <w:tabs>
                <w:tab w:val="center" w:pos="4320"/>
                <w:tab w:val="right" w:pos="8640"/>
              </w:tabs>
              <w:jc w:val="center"/>
              <w:rPr>
                <w:rFonts w:ascii="Arial" w:hAnsi="Arial"/>
                <w:b/>
                <w:bCs/>
              </w:rPr>
            </w:pPr>
            <w:r w:rsidRPr="00A63181">
              <w:rPr>
                <w:rFonts w:ascii="Arial" w:hAnsi="Arial"/>
                <w:b/>
                <w:bCs/>
              </w:rPr>
              <w:t>Market Rules Notes</w:t>
            </w:r>
          </w:p>
        </w:tc>
      </w:tr>
    </w:tbl>
    <w:p w14:paraId="66648F3E" w14:textId="77777777" w:rsidR="00C4169A" w:rsidRDefault="00C4169A" w:rsidP="00C4169A">
      <w:pPr>
        <w:pStyle w:val="NormalArial"/>
        <w:spacing w:before="120" w:after="120"/>
      </w:pPr>
      <w:r>
        <w:t>Please note that the following NPRR(s) also propose revisions to the following Section(s):</w:t>
      </w:r>
    </w:p>
    <w:p w14:paraId="3AD8278C" w14:textId="77777777" w:rsidR="00C4169A" w:rsidRDefault="00C4169A" w:rsidP="00C4169A">
      <w:pPr>
        <w:pStyle w:val="NormalArial"/>
        <w:numPr>
          <w:ilvl w:val="0"/>
          <w:numId w:val="23"/>
        </w:numPr>
        <w:spacing w:before="120"/>
      </w:pPr>
      <w:r>
        <w:t xml:space="preserve">NPRR1290, </w:t>
      </w:r>
      <w:r w:rsidRPr="00A50E18">
        <w:t>Gap Resolutions and Clarifications for the Implementation of RTC+B</w:t>
      </w:r>
    </w:p>
    <w:p w14:paraId="4A33A630" w14:textId="66B5C873" w:rsidR="00AD73FF" w:rsidRDefault="00C4169A" w:rsidP="00326155">
      <w:pPr>
        <w:pStyle w:val="NormalArial"/>
        <w:numPr>
          <w:ilvl w:val="1"/>
          <w:numId w:val="23"/>
        </w:numPr>
        <w:spacing w:after="120"/>
      </w:pPr>
      <w:r>
        <w:t>Section 3.1.6.9</w:t>
      </w:r>
    </w:p>
    <w:p w14:paraId="0E678A6B" w14:textId="77777777" w:rsidR="00ED78D5" w:rsidRDefault="00ED78D5" w:rsidP="00ED78D5">
      <w:pPr>
        <w:pStyle w:val="NormalArial"/>
        <w:numPr>
          <w:ilvl w:val="0"/>
          <w:numId w:val="23"/>
        </w:numPr>
        <w:spacing w:before="120"/>
      </w:pPr>
      <w:r>
        <w:t xml:space="preserve">NPRR1302, </w:t>
      </w:r>
      <w:r w:rsidRPr="000A7828">
        <w:t>Addition of a</w:t>
      </w:r>
      <w:r w:rsidRPr="004A3AF2">
        <w:t xml:space="preserve"> Market Participant Service</w:t>
      </w:r>
      <w:r w:rsidRPr="004A3AF2">
        <w:rPr>
          <w:i/>
          <w:iCs/>
        </w:rPr>
        <w:t xml:space="preserve"> </w:t>
      </w:r>
      <w:r w:rsidRPr="000A7828">
        <w:t xml:space="preserve">Portal </w:t>
      </w:r>
      <w:r w:rsidRPr="004A3AF2">
        <w:t>within</w:t>
      </w:r>
      <w:r w:rsidRPr="000A7828">
        <w:t xml:space="preserve"> the MIS</w:t>
      </w:r>
      <w:r w:rsidRPr="004A3AF2">
        <w:t xml:space="preserve"> Certified Area and Revision of Forms</w:t>
      </w:r>
    </w:p>
    <w:p w14:paraId="3535DAFA" w14:textId="77777777" w:rsidR="00ED78D5" w:rsidRPr="00AD73FF" w:rsidRDefault="00ED78D5" w:rsidP="00ED78D5">
      <w:pPr>
        <w:pStyle w:val="NormalArial"/>
        <w:numPr>
          <w:ilvl w:val="1"/>
          <w:numId w:val="23"/>
        </w:numPr>
        <w:spacing w:after="120"/>
      </w:pPr>
      <w:r>
        <w:t>Section 3.1.4.1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19EA99" w14:textId="77777777">
        <w:trPr>
          <w:trHeight w:val="350"/>
        </w:trPr>
        <w:tc>
          <w:tcPr>
            <w:tcW w:w="10440" w:type="dxa"/>
            <w:tcBorders>
              <w:bottom w:val="single" w:sz="4" w:space="0" w:color="auto"/>
            </w:tcBorders>
            <w:shd w:val="clear" w:color="auto" w:fill="FFFFFF"/>
            <w:vAlign w:val="center"/>
          </w:tcPr>
          <w:p w14:paraId="3A7B5934" w14:textId="77777777" w:rsidR="009A3772" w:rsidRDefault="009A3772">
            <w:pPr>
              <w:pStyle w:val="Header"/>
              <w:jc w:val="center"/>
            </w:pPr>
            <w:r>
              <w:t>Proposed Protocol Language Revision</w:t>
            </w:r>
          </w:p>
        </w:tc>
      </w:tr>
    </w:tbl>
    <w:p w14:paraId="6249A6BA" w14:textId="77777777" w:rsidR="00C53F6C" w:rsidRDefault="00C53F6C" w:rsidP="00C53F6C">
      <w:pPr>
        <w:pStyle w:val="Heading2"/>
        <w:numPr>
          <w:ilvl w:val="0"/>
          <w:numId w:val="0"/>
        </w:numPr>
      </w:pPr>
      <w:bookmarkStart w:id="1" w:name="_DEFINITIONS"/>
      <w:bookmarkStart w:id="2" w:name="_Toc73847662"/>
      <w:bookmarkStart w:id="3" w:name="_Toc118224377"/>
      <w:bookmarkStart w:id="4" w:name="_Toc118909445"/>
      <w:bookmarkStart w:id="5" w:name="_Toc205190238"/>
      <w:bookmarkEnd w:id="1"/>
      <w:r>
        <w:t>2.1</w:t>
      </w:r>
      <w:r>
        <w:tab/>
        <w:t>DEFINITIONS</w:t>
      </w:r>
      <w:bookmarkEnd w:id="2"/>
      <w:bookmarkEnd w:id="3"/>
      <w:bookmarkEnd w:id="4"/>
      <w:bookmarkEnd w:id="5"/>
    </w:p>
    <w:p w14:paraId="3E8E21C9" w14:textId="77777777" w:rsidR="00C53F6C" w:rsidRDefault="00C53F6C" w:rsidP="00C53F6C">
      <w:pPr>
        <w:pStyle w:val="BodyText"/>
      </w:pPr>
      <w:r>
        <w:t>Definitions are supplied for terms used in more than one Section of the Protocols.  If a term is used in only one Section, it is defined there at its earliest usage.</w:t>
      </w:r>
    </w:p>
    <w:p w14:paraId="6DB2EB4B" w14:textId="77777777" w:rsidR="00C53F6C" w:rsidRPr="00377CC8" w:rsidRDefault="00C53F6C" w:rsidP="00C53F6C">
      <w:pPr>
        <w:keepNext/>
        <w:tabs>
          <w:tab w:val="left" w:pos="900"/>
        </w:tabs>
        <w:spacing w:before="240" w:after="240"/>
        <w:ind w:left="900" w:hanging="900"/>
        <w:outlineLvl w:val="1"/>
        <w:rPr>
          <w:b/>
        </w:rPr>
      </w:pPr>
      <w:del w:id="6" w:author="ERCOT" w:date="2025-04-19T10:07:00Z">
        <w:r w:rsidRPr="00377CC8" w:rsidDel="00422571">
          <w:rPr>
            <w:b/>
          </w:rPr>
          <w:delText xml:space="preserve">Maximum </w:delText>
        </w:r>
      </w:del>
      <w:del w:id="7" w:author="ERCOT" w:date="2025-03-13T11:17:00Z">
        <w:r w:rsidRPr="00377CC8" w:rsidDel="000D7DCD">
          <w:rPr>
            <w:b/>
          </w:rPr>
          <w:delText xml:space="preserve">Daily </w:delText>
        </w:r>
      </w:del>
      <w:r w:rsidRPr="00377CC8">
        <w:rPr>
          <w:b/>
        </w:rPr>
        <w:t xml:space="preserve">Resource Planned Outage </w:t>
      </w:r>
      <w:ins w:id="8" w:author="ERCOT" w:date="2025-03-13T11:43:00Z">
        <w:r w:rsidR="00655DE6">
          <w:rPr>
            <w:b/>
          </w:rPr>
          <w:t>Limit</w:t>
        </w:r>
      </w:ins>
      <w:del w:id="9" w:author="ERCOT" w:date="2025-03-13T11:43:00Z">
        <w:r w:rsidRPr="00377CC8" w:rsidDel="00655DE6">
          <w:rPr>
            <w:b/>
          </w:rPr>
          <w:delText>Capacity</w:delText>
        </w:r>
      </w:del>
      <w:ins w:id="10" w:author="ERCOT" w:date="2025-03-13T11:43:00Z">
        <w:r w:rsidR="00655DE6">
          <w:rPr>
            <w:b/>
          </w:rPr>
          <w:t xml:space="preserve"> (</w:t>
        </w:r>
      </w:ins>
      <w:ins w:id="11" w:author="ERCOT" w:date="2025-04-19T10:07:00Z">
        <w:r w:rsidR="00422571">
          <w:rPr>
            <w:b/>
          </w:rPr>
          <w:t>R</w:t>
        </w:r>
      </w:ins>
      <w:ins w:id="12" w:author="ERCOT" w:date="2025-03-13T11:43:00Z">
        <w:r w:rsidR="00655DE6">
          <w:rPr>
            <w:b/>
          </w:rPr>
          <w:t>POL)</w:t>
        </w:r>
      </w:ins>
    </w:p>
    <w:p w14:paraId="03F97CD5" w14:textId="3185D6B1" w:rsidR="00C53F6C" w:rsidRPr="005E0178" w:rsidDel="00A75E2D" w:rsidRDefault="00C53F6C" w:rsidP="00A75E2D">
      <w:pPr>
        <w:pStyle w:val="BodyText"/>
        <w:outlineLvl w:val="1"/>
        <w:rPr>
          <w:del w:id="13" w:author="ERCOT" w:date="2025-04-19T10:09:00Z"/>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w:t>
      </w:r>
      <w:ins w:id="14" w:author="ERCOT" w:date="2025-03-13T11:46:00Z">
        <w:r w:rsidR="00655DE6">
          <w:t>Determinati</w:t>
        </w:r>
      </w:ins>
      <w:ins w:id="15" w:author="ERCOT" w:date="2025-03-13T11:47:00Z">
        <w:r w:rsidR="00655DE6">
          <w:t>on of</w:t>
        </w:r>
      </w:ins>
      <w:ins w:id="16" w:author="ERCOT" w:date="2025-03-13T11:46:00Z">
        <w:r w:rsidR="00655DE6">
          <w:t xml:space="preserve"> </w:t>
        </w:r>
      </w:ins>
      <w:del w:id="17" w:author="ERCOT" w:date="2025-03-13T11:45:00Z">
        <w:r w:rsidRPr="00377CC8" w:rsidDel="00655DE6">
          <w:delText xml:space="preserve">Maximum Daily </w:delText>
        </w:r>
      </w:del>
      <w:r w:rsidRPr="00377CC8">
        <w:t xml:space="preserve">Resource Planned Outage </w:t>
      </w:r>
      <w:ins w:id="18" w:author="ERCOT" w:date="2025-04-19T10:08:00Z">
        <w:r w:rsidR="00422571">
          <w:t>Limit</w:t>
        </w:r>
      </w:ins>
      <w:del w:id="19" w:author="ERCOT" w:date="2025-04-19T10:08:00Z">
        <w:r w:rsidRPr="00377CC8" w:rsidDel="00422571">
          <w:delText>Capacity</w:delText>
        </w:r>
      </w:del>
      <w:r w:rsidRPr="00377CC8">
        <w:t>.</w:t>
      </w:r>
      <w:ins w:id="20" w:author="ERCOT" w:date="2025-03-13T11:52:00Z">
        <w:r w:rsidR="00655DE6">
          <w:t xml:space="preserve">  </w:t>
        </w:r>
      </w:ins>
    </w:p>
    <w:p w14:paraId="1536B01A" w14:textId="77777777" w:rsidR="001C2515" w:rsidRPr="00AE0E6D" w:rsidRDefault="001C2515" w:rsidP="001C2515">
      <w:pPr>
        <w:pStyle w:val="H4"/>
        <w:rPr>
          <w:b w:val="0"/>
        </w:rPr>
      </w:pPr>
      <w:bookmarkStart w:id="21" w:name="_Toc204048469"/>
      <w:bookmarkStart w:id="22" w:name="_Toc400526055"/>
      <w:bookmarkStart w:id="23" w:name="_Toc405534373"/>
      <w:bookmarkStart w:id="24" w:name="_Toc406570386"/>
      <w:bookmarkStart w:id="25" w:name="_Toc410910538"/>
      <w:bookmarkStart w:id="26" w:name="_Toc411840966"/>
      <w:bookmarkStart w:id="27" w:name="_Toc422146928"/>
      <w:bookmarkStart w:id="28" w:name="_Toc433020524"/>
      <w:bookmarkStart w:id="29" w:name="_Toc437261965"/>
      <w:bookmarkStart w:id="30" w:name="_Toc478375132"/>
      <w:bookmarkStart w:id="31" w:name="_Toc193984099"/>
      <w:commentRangeStart w:id="32"/>
      <w:r w:rsidRPr="00AE0E6D">
        <w:t>3.1.4.1</w:t>
      </w:r>
      <w:commentRangeEnd w:id="32"/>
      <w:r w:rsidR="00FE595D">
        <w:rPr>
          <w:rStyle w:val="CommentReference"/>
          <w:b w:val="0"/>
          <w:bCs w:val="0"/>
          <w:snapToGrid/>
        </w:rPr>
        <w:commentReference w:id="32"/>
      </w:r>
      <w:r w:rsidRPr="00AE0E6D">
        <w:tab/>
        <w:t>Single Point of Contact</w:t>
      </w:r>
      <w:bookmarkEnd w:id="21"/>
      <w:bookmarkEnd w:id="22"/>
      <w:bookmarkEnd w:id="23"/>
      <w:bookmarkEnd w:id="24"/>
      <w:bookmarkEnd w:id="25"/>
      <w:bookmarkEnd w:id="26"/>
      <w:bookmarkEnd w:id="27"/>
      <w:bookmarkEnd w:id="28"/>
      <w:bookmarkEnd w:id="29"/>
      <w:bookmarkEnd w:id="30"/>
      <w:bookmarkEnd w:id="31"/>
    </w:p>
    <w:p w14:paraId="6E0E9C2D" w14:textId="77777777" w:rsidR="001C2515" w:rsidRDefault="001C2515" w:rsidP="001C2515">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Pr>
          <w:iCs w:val="0"/>
        </w:rPr>
        <w:lastRenderedPageBreak/>
        <w:t xml:space="preserve">(Section 23, Form E, </w:t>
      </w:r>
      <w:r w:rsidRPr="00514B7D">
        <w:t>Notice of Change of Information</w:t>
      </w:r>
      <w:r>
        <w:rPr>
          <w:iCs w:val="0"/>
        </w:rPr>
        <w:t xml:space="preserve">) </w:t>
      </w:r>
      <w: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1191AC32"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418A562B"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3189825" w14:textId="77777777" w:rsidR="001C2515" w:rsidRPr="00A93FFB" w:rsidRDefault="001C2515" w:rsidP="00B03338">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w:t>
            </w:r>
            <w:proofErr w:type="gramStart"/>
            <w:r w:rsidRPr="00E55E72">
              <w:rPr>
                <w:iCs/>
              </w:rPr>
              <w:t>Entity</w:t>
            </w:r>
            <w:proofErr w:type="gramEnd"/>
            <w:r w:rsidRPr="00E55E72">
              <w:rPr>
                <w:iCs/>
              </w:rPr>
              <w:t xml:space="preserve">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1C87AB3F" w14:textId="77777777" w:rsidR="001C2515" w:rsidRDefault="001C2515" w:rsidP="001C2515">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ins w:id="33" w:author="ERCOT" w:date="2025-05-20T13:23:00Z">
        <w:r w:rsidR="00C82E6C">
          <w:rPr>
            <w:iCs w:val="0"/>
          </w:rPr>
          <w:t xml:space="preserve"> or ESR</w:t>
        </w:r>
      </w:ins>
      <w:r w:rsidRPr="006D30F8">
        <w:rPr>
          <w:iCs w:val="0"/>
        </w:rPr>
        <w:t xml:space="preserve"> that has been split into two or more Split Generation Resources </w:t>
      </w:r>
      <w:ins w:id="34" w:author="ERCOT" w:date="2025-05-20T13:26:00Z">
        <w:r w:rsidR="00C82E6C">
          <w:rPr>
            <w:iCs w:val="0"/>
          </w:rPr>
          <w:t xml:space="preserve">or ESRs </w:t>
        </w:r>
      </w:ins>
      <w:r w:rsidRPr="006D30F8">
        <w:rPr>
          <w:iCs w:val="0"/>
        </w:rPr>
        <w:t xml:space="preserve">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491DB951"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4264"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1CBA23" w14:textId="77777777" w:rsidR="001C2515" w:rsidRPr="00A93FFB" w:rsidRDefault="001C2515" w:rsidP="00B03338">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t xml:space="preserve"> </w:t>
            </w:r>
            <w:ins w:id="35" w:author="ERCOT" w:date="2025-05-09T09:26:00Z">
              <w:r>
                <w:t xml:space="preserve">or ESR </w:t>
              </w:r>
            </w:ins>
            <w:r w:rsidRPr="00E55E72">
              <w:t>that has been split into two or more Split Generation Resources</w:t>
            </w:r>
            <w:r>
              <w:t xml:space="preserve"> </w:t>
            </w:r>
            <w:ins w:id="36" w:author="ERCOT" w:date="2025-05-09T09:26:00Z">
              <w:r>
                <w:t xml:space="preserve">or ESRs </w:t>
              </w:r>
            </w:ins>
            <w:r w:rsidRPr="00E55E72">
              <w:t xml:space="preserve">shall be the Master QSE.  </w:t>
            </w:r>
            <w:r w:rsidRPr="00E55E72">
              <w:rPr>
                <w:iCs/>
              </w:rPr>
              <w:t xml:space="preserve">The Single Point of </w:t>
            </w:r>
            <w:r w:rsidRPr="00E55E72">
              <w:rPr>
                <w:iCs/>
              </w:rPr>
              <w:lastRenderedPageBreak/>
              <w:t>Contact for each TSP and DCTO must be designated under the ERCOT Operating Guides</w:t>
            </w:r>
            <w:r>
              <w:rPr>
                <w:iCs/>
              </w:rPr>
              <w:t>.</w:t>
            </w:r>
          </w:p>
        </w:tc>
      </w:tr>
    </w:tbl>
    <w:p w14:paraId="145B21C9" w14:textId="77777777" w:rsidR="00C53F6C" w:rsidRDefault="00C53F6C" w:rsidP="00C53F6C">
      <w:pPr>
        <w:rPr>
          <w:ins w:id="37" w:author="ERCOT" w:date="2025-05-09T09:27:00Z"/>
        </w:rPr>
      </w:pPr>
    </w:p>
    <w:p w14:paraId="072BC8D5" w14:textId="77777777" w:rsidR="001C2515" w:rsidRPr="00AE0E6D" w:rsidRDefault="001C2515" w:rsidP="001C2515">
      <w:pPr>
        <w:pStyle w:val="H4"/>
        <w:rPr>
          <w:b w:val="0"/>
        </w:rPr>
      </w:pPr>
      <w:bookmarkStart w:id="38" w:name="_Toc193984105"/>
      <w:r w:rsidRPr="00AE0E6D">
        <w:t>3.1.4.</w:t>
      </w:r>
      <w:r>
        <w:t>7</w:t>
      </w:r>
      <w:r w:rsidRPr="00AE0E6D">
        <w:tab/>
        <w:t>Reporting of Forced Derates</w:t>
      </w:r>
      <w:bookmarkEnd w:id="38"/>
    </w:p>
    <w:p w14:paraId="35C43852" w14:textId="77777777" w:rsidR="001C2515" w:rsidRDefault="001C2515" w:rsidP="001C2515">
      <w:pPr>
        <w:pStyle w:val="BodyTextNumbered"/>
      </w:pPr>
      <w:r>
        <w:t>(1)</w:t>
      </w:r>
      <w:r>
        <w:tab/>
        <w:t xml:space="preserve">If </w:t>
      </w:r>
      <w:r w:rsidRPr="00073B0A">
        <w:t xml:space="preserve">a Generation Resource </w:t>
      </w:r>
      <w:ins w:id="39" w:author="ERCOT" w:date="2025-05-09T09:28:00Z">
        <w:r>
          <w:t xml:space="preserve">or ESR </w:t>
        </w:r>
      </w:ins>
      <w:r w:rsidRPr="00073B0A">
        <w:t xml:space="preserve">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t</w:t>
      </w:r>
      <w:r w:rsidRPr="00AF54E6">
        <w:t xml:space="preserve">he Resource Entity or its designee must enter </w:t>
      </w:r>
      <w:r>
        <w:t xml:space="preserve">the </w:t>
      </w:r>
      <w:r w:rsidRPr="00AF54E6">
        <w:t xml:space="preserve">Forced Derate </w:t>
      </w:r>
      <w:r w:rsidRPr="007E211C">
        <w:t>into the Outage Scheduler</w:t>
      </w:r>
      <w:r>
        <w:t xml:space="preserve"> as soon as practicable but no longer than 60 minutes after the beginning of the Forced Derate.</w:t>
      </w:r>
    </w:p>
    <w:p w14:paraId="43B16A52" w14:textId="77777777" w:rsidR="001C2515" w:rsidRDefault="001C2515" w:rsidP="001C2515">
      <w:pPr>
        <w:spacing w:after="240"/>
        <w:ind w:left="720" w:hanging="720"/>
      </w:pPr>
      <w:r>
        <w:t>(2)</w:t>
      </w:r>
      <w:r>
        <w:tab/>
        <w:t xml:space="preserve">If a Forced Derate that has already been reported changes by an amount greater than ten MW and 5% of the Generation Resource’s </w:t>
      </w:r>
      <w:ins w:id="40" w:author="ERCOT" w:date="2025-05-09T09:28:00Z">
        <w:r>
          <w:t xml:space="preserve">or ESR’s </w:t>
        </w:r>
      </w:ins>
      <w:r>
        <w:t xml:space="preserve">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08489F0A" w14:textId="77777777" w:rsidR="001C2515" w:rsidRDefault="001C2515" w:rsidP="001C2515">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509EE8A" w14:textId="77777777" w:rsidR="001C2515" w:rsidRPr="009776B9" w:rsidRDefault="001C2515" w:rsidP="001C2515">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9110EE8" w14:textId="77777777" w:rsidR="001C2515" w:rsidRPr="00141C6A" w:rsidRDefault="001C2515" w:rsidP="001C2515">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2E75ADE7" w14:textId="77777777" w:rsidR="001C2515" w:rsidRDefault="001C2515" w:rsidP="0098110C">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1A42DC">
        <w:rPr>
          <w:color w:val="000000"/>
          <w:szCs w:val="24"/>
        </w:rPr>
        <w:t>The time for updating the telemetered HSL and/or COP begins once the undue threat to safety, undue risk of bodily harm, or undue damage to equipment no longer exists.</w:t>
      </w:r>
    </w:p>
    <w:p w14:paraId="739D45AA" w14:textId="77777777" w:rsidR="00C53F6C" w:rsidRPr="00AE0E6D" w:rsidRDefault="00C53F6C" w:rsidP="00C53F6C">
      <w:pPr>
        <w:pStyle w:val="H4"/>
        <w:spacing w:before="480"/>
        <w:rPr>
          <w:b w:val="0"/>
        </w:rPr>
      </w:pPr>
      <w:bookmarkStart w:id="41" w:name="_Toc189040083"/>
      <w:r w:rsidRPr="00AE0E6D">
        <w:lastRenderedPageBreak/>
        <w:t>3.1.5.3</w:t>
      </w:r>
      <w:r w:rsidRPr="00AE0E6D">
        <w:tab/>
        <w:t>Timelines for Response by ERCOT for TSP Requests</w:t>
      </w:r>
      <w:bookmarkEnd w:id="41"/>
    </w:p>
    <w:p w14:paraId="73868749" w14:textId="77777777" w:rsidR="00C53F6C" w:rsidRDefault="00C53F6C" w:rsidP="00C53F6C">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B52068" w14:paraId="2CEA8CC0" w14:textId="77777777" w:rsidTr="00A375E2">
        <w:tc>
          <w:tcPr>
            <w:tcW w:w="1716" w:type="pct"/>
          </w:tcPr>
          <w:p w14:paraId="0B00F788" w14:textId="77777777" w:rsidR="00B52068" w:rsidRDefault="00B52068" w:rsidP="0030090B">
            <w:pPr>
              <w:pStyle w:val="TableHead"/>
            </w:pPr>
            <w:r>
              <w:t xml:space="preserve">Amount of time between the request for approval of </w:t>
            </w:r>
            <w:ins w:id="42" w:author="ERCOT" w:date="2025-02-24T09:09:00Z">
              <w:r>
                <w:t>a</w:t>
              </w:r>
            </w:ins>
            <w:del w:id="43" w:author="ERCOT" w:date="2025-02-24T09:09:00Z">
              <w:r w:rsidDel="00B52068">
                <w:delText>the</w:delText>
              </w:r>
            </w:del>
            <w:r>
              <w:t xml:space="preserve"> proposed Outage and the scheduled start date of the </w:t>
            </w:r>
            <w:r w:rsidRPr="0033163A">
              <w:t>proposed</w:t>
            </w:r>
            <w:r>
              <w:t xml:space="preserve"> Outage:</w:t>
            </w:r>
          </w:p>
        </w:tc>
        <w:tc>
          <w:tcPr>
            <w:tcW w:w="1642" w:type="pct"/>
          </w:tcPr>
          <w:p w14:paraId="3F24C132" w14:textId="77777777" w:rsidR="00B52068" w:rsidRDefault="00B52068" w:rsidP="0030090B">
            <w:pPr>
              <w:pStyle w:val="TableHead"/>
            </w:pPr>
            <w:ins w:id="44" w:author="ERCOT" w:date="2025-02-24T09:09:00Z">
              <w:r>
                <w:t xml:space="preserve">Maximum duration of a </w:t>
              </w:r>
              <w:r w:rsidRPr="0033163A">
                <w:t>proposed Outage</w:t>
              </w:r>
              <w:r>
                <w:t xml:space="preserve"> that may be approved with this lead time</w:t>
              </w:r>
            </w:ins>
          </w:p>
        </w:tc>
        <w:tc>
          <w:tcPr>
            <w:tcW w:w="1642" w:type="pct"/>
          </w:tcPr>
          <w:p w14:paraId="00147C20" w14:textId="77777777" w:rsidR="00B52068" w:rsidRDefault="00B52068" w:rsidP="0030090B">
            <w:pPr>
              <w:pStyle w:val="TableHead"/>
            </w:pPr>
            <w:r>
              <w:t>ERCOT shall approve or reject no later than:</w:t>
            </w:r>
          </w:p>
        </w:tc>
      </w:tr>
      <w:tr w:rsidR="00B52068" w14:paraId="01E91F26" w14:textId="77777777" w:rsidTr="00A375E2">
        <w:tc>
          <w:tcPr>
            <w:tcW w:w="1716" w:type="pct"/>
          </w:tcPr>
          <w:p w14:paraId="3D267346" w14:textId="77777777" w:rsidR="00B52068" w:rsidRDefault="00B52068" w:rsidP="00B52068">
            <w:pPr>
              <w:pStyle w:val="TableBody"/>
            </w:pPr>
            <w:r>
              <w:t>Three days</w:t>
            </w:r>
          </w:p>
        </w:tc>
        <w:tc>
          <w:tcPr>
            <w:tcW w:w="1642" w:type="pct"/>
          </w:tcPr>
          <w:p w14:paraId="07211D86" w14:textId="77777777" w:rsidR="00B52068" w:rsidRDefault="00B52068" w:rsidP="00B52068">
            <w:pPr>
              <w:pStyle w:val="TableBody"/>
            </w:pPr>
            <w:ins w:id="45" w:author="ERCOT" w:date="2025-02-24T09:09:00Z">
              <w:r>
                <w:t>Seven days</w:t>
              </w:r>
            </w:ins>
          </w:p>
        </w:tc>
        <w:tc>
          <w:tcPr>
            <w:tcW w:w="1642" w:type="pct"/>
          </w:tcPr>
          <w:p w14:paraId="1C765009" w14:textId="77777777" w:rsidR="00B52068" w:rsidRDefault="00B52068" w:rsidP="00B52068">
            <w:pPr>
              <w:pStyle w:val="TableBody"/>
            </w:pPr>
            <w:r>
              <w:t>1800 hours, two days before the start of the p</w:t>
            </w:r>
            <w:r w:rsidRPr="0033163A">
              <w:t>roposed</w:t>
            </w:r>
            <w:r>
              <w:t xml:space="preserve"> Outage</w:t>
            </w:r>
          </w:p>
        </w:tc>
      </w:tr>
      <w:tr w:rsidR="00B52068" w14:paraId="312303BD" w14:textId="77777777" w:rsidTr="00A375E2">
        <w:tc>
          <w:tcPr>
            <w:tcW w:w="1716" w:type="pct"/>
          </w:tcPr>
          <w:p w14:paraId="675C98EB" w14:textId="77777777" w:rsidR="00B52068" w:rsidRDefault="00B52068" w:rsidP="00B52068">
            <w:pPr>
              <w:pStyle w:val="TableBody"/>
            </w:pPr>
            <w:r>
              <w:t>Between four and eight days</w:t>
            </w:r>
          </w:p>
        </w:tc>
        <w:tc>
          <w:tcPr>
            <w:tcW w:w="1642" w:type="pct"/>
          </w:tcPr>
          <w:p w14:paraId="66635E57" w14:textId="77777777" w:rsidR="00B52068" w:rsidRDefault="00B52068" w:rsidP="00B52068">
            <w:pPr>
              <w:pStyle w:val="TableBody"/>
            </w:pPr>
            <w:ins w:id="46" w:author="ERCOT" w:date="2025-02-24T09:09:00Z">
              <w:r>
                <w:t>Seven days</w:t>
              </w:r>
            </w:ins>
          </w:p>
        </w:tc>
        <w:tc>
          <w:tcPr>
            <w:tcW w:w="1642" w:type="pct"/>
          </w:tcPr>
          <w:p w14:paraId="0D2720D3" w14:textId="77777777" w:rsidR="00B52068" w:rsidRDefault="00B52068" w:rsidP="00B52068">
            <w:pPr>
              <w:pStyle w:val="TableBody"/>
            </w:pPr>
            <w:r>
              <w:t>1800 hours, three days before the start of the proposed Outage</w:t>
            </w:r>
          </w:p>
        </w:tc>
      </w:tr>
      <w:tr w:rsidR="00B52068" w14:paraId="4F8CF65A" w14:textId="77777777" w:rsidTr="00A375E2">
        <w:tc>
          <w:tcPr>
            <w:tcW w:w="1716" w:type="pct"/>
          </w:tcPr>
          <w:p w14:paraId="27532F45" w14:textId="77777777" w:rsidR="00B52068" w:rsidRDefault="00B52068" w:rsidP="00B52068">
            <w:pPr>
              <w:pStyle w:val="TableBody"/>
            </w:pPr>
            <w:r>
              <w:t>Between nine days and 45 days</w:t>
            </w:r>
          </w:p>
        </w:tc>
        <w:tc>
          <w:tcPr>
            <w:tcW w:w="1642" w:type="pct"/>
          </w:tcPr>
          <w:p w14:paraId="3D493A17" w14:textId="77777777" w:rsidR="00B52068" w:rsidRDefault="00B52068" w:rsidP="00B52068">
            <w:pPr>
              <w:pStyle w:val="TableBody"/>
            </w:pPr>
            <w:ins w:id="47" w:author="ERCOT" w:date="2025-02-24T09:09:00Z">
              <w:r>
                <w:t>90 days</w:t>
              </w:r>
            </w:ins>
          </w:p>
        </w:tc>
        <w:tc>
          <w:tcPr>
            <w:tcW w:w="1642" w:type="pct"/>
          </w:tcPr>
          <w:p w14:paraId="3D465DE5" w14:textId="77777777" w:rsidR="00B52068" w:rsidRDefault="00B52068" w:rsidP="00B52068">
            <w:pPr>
              <w:pStyle w:val="TableBody"/>
            </w:pPr>
            <w:r>
              <w:t>Four days before the start of the proposed Outage</w:t>
            </w:r>
          </w:p>
        </w:tc>
      </w:tr>
      <w:tr w:rsidR="00B52068" w14:paraId="5B10D5BE" w14:textId="77777777" w:rsidTr="00A375E2">
        <w:tc>
          <w:tcPr>
            <w:tcW w:w="1716" w:type="pct"/>
          </w:tcPr>
          <w:p w14:paraId="6DD3C491" w14:textId="77777777" w:rsidR="00B52068" w:rsidRDefault="00B52068" w:rsidP="00B52068">
            <w:pPr>
              <w:pStyle w:val="TableBody"/>
            </w:pPr>
            <w:r>
              <w:t>Between 46 and 90 days</w:t>
            </w:r>
          </w:p>
        </w:tc>
        <w:tc>
          <w:tcPr>
            <w:tcW w:w="1642" w:type="pct"/>
          </w:tcPr>
          <w:p w14:paraId="7028E1C3" w14:textId="77777777" w:rsidR="00B52068" w:rsidRDefault="00B52068" w:rsidP="00B52068">
            <w:pPr>
              <w:pStyle w:val="TableBody"/>
            </w:pPr>
            <w:ins w:id="48" w:author="ERCOT" w:date="2025-02-24T09:09:00Z">
              <w:r>
                <w:t>180 days</w:t>
              </w:r>
            </w:ins>
          </w:p>
        </w:tc>
        <w:tc>
          <w:tcPr>
            <w:tcW w:w="1642" w:type="pct"/>
          </w:tcPr>
          <w:p w14:paraId="6B69F60A" w14:textId="77777777" w:rsidR="00B52068" w:rsidRDefault="00B52068" w:rsidP="00B52068">
            <w:pPr>
              <w:pStyle w:val="TableBody"/>
            </w:pPr>
            <w:r>
              <w:t xml:space="preserve">30 days before the start of the proposed Outage </w:t>
            </w:r>
          </w:p>
        </w:tc>
      </w:tr>
      <w:tr w:rsidR="00B52068" w14:paraId="2F8BF8D6" w14:textId="77777777" w:rsidTr="00A375E2">
        <w:tc>
          <w:tcPr>
            <w:tcW w:w="1716" w:type="pct"/>
          </w:tcPr>
          <w:p w14:paraId="2FE4BA75" w14:textId="77777777" w:rsidR="00B52068" w:rsidRDefault="00B52068" w:rsidP="00B52068">
            <w:pPr>
              <w:pStyle w:val="TableBody"/>
            </w:pPr>
            <w:r>
              <w:t>Greater than 90 days</w:t>
            </w:r>
          </w:p>
        </w:tc>
        <w:tc>
          <w:tcPr>
            <w:tcW w:w="1642" w:type="pct"/>
          </w:tcPr>
          <w:p w14:paraId="74D1EB93" w14:textId="77777777" w:rsidR="00B52068" w:rsidRDefault="00B52068" w:rsidP="00B52068">
            <w:pPr>
              <w:pStyle w:val="TableBody"/>
            </w:pPr>
            <w:ins w:id="49" w:author="ERCOT" w:date="2025-02-24T09:09:00Z">
              <w:r>
                <w:t>Greater than 180 days</w:t>
              </w:r>
            </w:ins>
          </w:p>
        </w:tc>
        <w:tc>
          <w:tcPr>
            <w:tcW w:w="1642" w:type="pct"/>
          </w:tcPr>
          <w:p w14:paraId="344754C6" w14:textId="77777777" w:rsidR="00B52068" w:rsidRDefault="00B52068" w:rsidP="00B52068">
            <w:pPr>
              <w:pStyle w:val="TableBody"/>
            </w:pPr>
            <w:r>
              <w:t xml:space="preserve">75 days before the start of the </w:t>
            </w:r>
            <w:r w:rsidRPr="0033163A">
              <w:t>proposed Outage</w:t>
            </w:r>
          </w:p>
        </w:tc>
      </w:tr>
    </w:tbl>
    <w:p w14:paraId="27D5F978" w14:textId="77777777" w:rsidR="00C53F6C" w:rsidRDefault="00C53F6C" w:rsidP="00C53F6C"/>
    <w:p w14:paraId="56D02E42" w14:textId="77777777" w:rsidR="00C53F6C" w:rsidRDefault="00C53F6C" w:rsidP="00C53F6C">
      <w:pPr>
        <w:pStyle w:val="BodyTextNumbered"/>
      </w:pPr>
      <w:r>
        <w:t>(2)</w:t>
      </w:r>
      <w:r>
        <w:tab/>
        <w:t xml:space="preserve">For Outages scheduled at least three days before the scheduled start date of </w:t>
      </w:r>
      <w:r w:rsidRPr="0033163A">
        <w:t>the proposed</w:t>
      </w:r>
      <w:r>
        <w:t xml:space="preserve"> Outage, ERCOT shall make reasonable attempts to accommodate unusual circumstances that support TSP requests for approval earlier than required by the schedule above.</w:t>
      </w:r>
    </w:p>
    <w:p w14:paraId="0B8B86A0" w14:textId="77777777" w:rsidR="00C53F6C" w:rsidRDefault="00C53F6C" w:rsidP="00C53F6C">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ins w:id="50" w:author="ERCOT" w:date="2025-05-22T16:31:00Z">
        <w:r w:rsidR="00320402" w:rsidRPr="00320402">
          <w:t xml:space="preserve"> </w:t>
        </w:r>
        <w:r w:rsidR="00320402">
          <w:t xml:space="preserve"> </w:t>
        </w:r>
        <w:r w:rsidR="00320402" w:rsidRPr="00377CC8">
          <w:t xml:space="preserve">Furthermore, in its sole discretion, </w:t>
        </w:r>
        <w:bookmarkStart w:id="51" w:name="_Hlk198823878"/>
        <w:r w:rsidR="00320402" w:rsidRPr="00377CC8">
          <w:t>ERCOT may approve</w:t>
        </w:r>
      </w:ins>
      <w:ins w:id="52" w:author="ERCOT" w:date="2025-05-27T07:32:00Z">
        <w:r w:rsidR="00ED77D6">
          <w:t xml:space="preserve"> </w:t>
        </w:r>
      </w:ins>
      <w:ins w:id="53" w:author="ERCOT" w:date="2025-05-23T12:10:00Z">
        <w:r w:rsidR="0033163A">
          <w:t xml:space="preserve">proposed </w:t>
        </w:r>
      </w:ins>
      <w:ins w:id="54" w:author="ERCOT" w:date="2025-05-22T16:31:00Z">
        <w:r w:rsidR="00320402" w:rsidRPr="00377CC8">
          <w:t>Outage durations that exceed the maximum durations prescribed in the table above.</w:t>
        </w:r>
      </w:ins>
      <w:bookmarkEnd w:id="51"/>
    </w:p>
    <w:p w14:paraId="02B86A24" w14:textId="77777777" w:rsidR="00C53F6C" w:rsidRDefault="00C53F6C" w:rsidP="00C53F6C">
      <w:pPr>
        <w:pStyle w:val="BodyTextNumbered"/>
      </w:pPr>
      <w:r>
        <w:t>(4)</w:t>
      </w:r>
      <w:r>
        <w:tab/>
      </w:r>
      <w:r w:rsidRPr="00005262">
        <w:t xml:space="preserve">When ERCOT rejects a request for </w:t>
      </w:r>
      <w:proofErr w:type="gramStart"/>
      <w:r w:rsidRPr="00005262">
        <w:t>an Outage</w:t>
      </w:r>
      <w:proofErr w:type="gramEnd"/>
      <w:r>
        <w:t xml:space="preserve">, ERCOT shall provide the TSP, in written or electronic form, suggested amendments to the schedules of a Planned Outage or Maintenance Outage of Transmission Facilities.  </w:t>
      </w:r>
      <w:proofErr w:type="gramStart"/>
      <w:r>
        <w:t>Any such</w:t>
      </w:r>
      <w:proofErr w:type="gramEnd"/>
      <w:r>
        <w:t xml:space="preserve">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3F6C" w14:paraId="72F1F7A8" w14:textId="77777777" w:rsidTr="0030090B">
        <w:tc>
          <w:tcPr>
            <w:tcW w:w="9445" w:type="dxa"/>
            <w:tcBorders>
              <w:top w:val="single" w:sz="4" w:space="0" w:color="auto"/>
              <w:left w:val="single" w:sz="4" w:space="0" w:color="auto"/>
              <w:bottom w:val="single" w:sz="4" w:space="0" w:color="auto"/>
              <w:right w:val="single" w:sz="4" w:space="0" w:color="auto"/>
            </w:tcBorders>
            <w:shd w:val="clear" w:color="auto" w:fill="D9D9D9"/>
          </w:tcPr>
          <w:p w14:paraId="77CC9B86" w14:textId="77777777" w:rsidR="00C53F6C" w:rsidRDefault="00C53F6C" w:rsidP="0030090B">
            <w:pPr>
              <w:spacing w:before="120" w:after="240"/>
              <w:rPr>
                <w:b/>
                <w:i/>
              </w:rPr>
            </w:pPr>
            <w:r>
              <w:rPr>
                <w:b/>
                <w:i/>
              </w:rPr>
              <w:t>[NPRR857</w:t>
            </w:r>
            <w:r w:rsidRPr="004B0726">
              <w:rPr>
                <w:b/>
                <w:i/>
              </w:rPr>
              <w:t xml:space="preserve">: </w:t>
            </w:r>
            <w:r>
              <w:rPr>
                <w:b/>
                <w:i/>
              </w:rPr>
              <w:t xml:space="preserve"> Replace Section 3.1.5.3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776993" w14:textId="77777777" w:rsidR="00C53F6C" w:rsidRPr="00E55E72" w:rsidRDefault="00C53F6C" w:rsidP="0030090B">
            <w:pPr>
              <w:keepNext/>
              <w:widowControl w:val="0"/>
              <w:tabs>
                <w:tab w:val="left" w:pos="1260"/>
              </w:tabs>
              <w:spacing w:after="240"/>
              <w:ind w:left="1260" w:hanging="1260"/>
              <w:outlineLvl w:val="3"/>
              <w:rPr>
                <w:b/>
                <w:snapToGrid w:val="0"/>
              </w:rPr>
            </w:pPr>
            <w:bookmarkStart w:id="55" w:name="_Toc491967103"/>
            <w:bookmarkStart w:id="56" w:name="_Toc162095"/>
            <w:bookmarkStart w:id="57" w:name="_Toc2078036"/>
            <w:bookmarkStart w:id="58" w:name="_Toc5182726"/>
            <w:bookmarkStart w:id="59" w:name="_Toc10015381"/>
            <w:bookmarkStart w:id="60" w:name="_Toc10017672"/>
            <w:bookmarkStart w:id="61" w:name="_Toc17706262"/>
            <w:bookmarkStart w:id="62" w:name="_Toc28421462"/>
            <w:bookmarkStart w:id="63" w:name="_Toc33773502"/>
            <w:bookmarkStart w:id="64" w:name="_Toc38964894"/>
            <w:bookmarkStart w:id="65" w:name="_Toc44313174"/>
            <w:bookmarkStart w:id="66" w:name="_Toc46954703"/>
            <w:bookmarkStart w:id="67" w:name="_Toc49589339"/>
            <w:bookmarkStart w:id="68" w:name="_Toc56671684"/>
            <w:bookmarkStart w:id="69" w:name="_Toc60037225"/>
            <w:bookmarkStart w:id="70" w:name="_Toc65141312"/>
            <w:bookmarkStart w:id="71" w:name="_Toc68163645"/>
            <w:bookmarkStart w:id="72" w:name="_Toc75942369"/>
            <w:bookmarkStart w:id="73" w:name="_Toc91055021"/>
            <w:bookmarkStart w:id="74" w:name="_Toc94099715"/>
            <w:bookmarkStart w:id="75" w:name="_Toc94100169"/>
            <w:bookmarkStart w:id="76" w:name="_Toc109631683"/>
            <w:bookmarkStart w:id="77" w:name="_Toc110057559"/>
            <w:bookmarkStart w:id="78" w:name="_Toc111272565"/>
            <w:bookmarkStart w:id="79" w:name="_Toc112226017"/>
            <w:bookmarkStart w:id="80" w:name="_Toc121253169"/>
            <w:bookmarkStart w:id="81" w:name="_Toc125014568"/>
            <w:bookmarkStart w:id="82" w:name="_Toc135988889"/>
            <w:bookmarkStart w:id="83" w:name="_Toc160026529"/>
            <w:bookmarkStart w:id="84" w:name="_Toc176255159"/>
            <w:bookmarkStart w:id="85" w:name="_Toc178232031"/>
            <w:bookmarkStart w:id="86" w:name="_Toc189040084"/>
            <w:r w:rsidRPr="00E55E72">
              <w:rPr>
                <w:b/>
                <w:snapToGrid w:val="0"/>
              </w:rPr>
              <w:lastRenderedPageBreak/>
              <w:t>3.1.5.3</w:t>
            </w:r>
            <w:r w:rsidRPr="00E55E72">
              <w:rPr>
                <w:b/>
                <w:snapToGrid w:val="0"/>
              </w:rPr>
              <w:tab/>
              <w:t>Timelines for Response by ERCOT for TSP and DCTO Requests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31A33F3" w14:textId="77777777" w:rsidR="00C53F6C" w:rsidRPr="00E55E72" w:rsidRDefault="00C53F6C" w:rsidP="0030090B">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B52068" w:rsidRPr="00E55E72" w14:paraId="4663D89B" w14:textId="77777777" w:rsidTr="006545FA">
              <w:tc>
                <w:tcPr>
                  <w:tcW w:w="1715" w:type="pct"/>
                </w:tcPr>
                <w:p w14:paraId="3F47BB62" w14:textId="77777777" w:rsidR="00B52068" w:rsidRPr="00E55E72" w:rsidRDefault="00B52068" w:rsidP="0030090B">
                  <w:pPr>
                    <w:spacing w:after="120"/>
                    <w:rPr>
                      <w:b/>
                      <w:iCs/>
                      <w:sz w:val="20"/>
                    </w:rPr>
                  </w:pPr>
                  <w:r w:rsidRPr="00E55E72">
                    <w:rPr>
                      <w:b/>
                      <w:iCs/>
                      <w:sz w:val="20"/>
                    </w:rPr>
                    <w:t xml:space="preserve">Amount of time between the request for approval of </w:t>
                  </w:r>
                  <w:ins w:id="87" w:author="ERCOT" w:date="2025-02-24T09:12:00Z">
                    <w:r>
                      <w:rPr>
                        <w:b/>
                        <w:iCs/>
                        <w:sz w:val="20"/>
                      </w:rPr>
                      <w:t>a</w:t>
                    </w:r>
                  </w:ins>
                  <w:del w:id="88" w:author="ERCOT" w:date="2025-02-24T09:12:00Z">
                    <w:r w:rsidRPr="00E55E72" w:rsidDel="00B52068">
                      <w:rPr>
                        <w:b/>
                        <w:iCs/>
                        <w:sz w:val="20"/>
                      </w:rPr>
                      <w:delText>the</w:delText>
                    </w:r>
                  </w:del>
                  <w:r w:rsidRPr="00E55E72">
                    <w:rPr>
                      <w:b/>
                      <w:iCs/>
                      <w:sz w:val="20"/>
                    </w:rPr>
                    <w:t xml:space="preserve"> proposed Outage and the scheduled start date of the proposed Outage:</w:t>
                  </w:r>
                </w:p>
              </w:tc>
              <w:tc>
                <w:tcPr>
                  <w:tcW w:w="1643" w:type="pct"/>
                </w:tcPr>
                <w:p w14:paraId="3DEC6ABB" w14:textId="77777777" w:rsidR="00B52068" w:rsidRPr="00E55E72" w:rsidRDefault="00B52068" w:rsidP="0030090B">
                  <w:pPr>
                    <w:spacing w:after="120"/>
                    <w:rPr>
                      <w:b/>
                      <w:iCs/>
                      <w:sz w:val="20"/>
                    </w:rPr>
                  </w:pPr>
                  <w:ins w:id="89" w:author="ERCOT" w:date="2025-02-24T09:12:00Z">
                    <w:r>
                      <w:rPr>
                        <w:b/>
                        <w:iCs/>
                        <w:sz w:val="20"/>
                      </w:rPr>
                      <w:t>Maximum duration of a proposed Outage that may be approved with this lead time</w:t>
                    </w:r>
                  </w:ins>
                </w:p>
              </w:tc>
              <w:tc>
                <w:tcPr>
                  <w:tcW w:w="1642" w:type="pct"/>
                </w:tcPr>
                <w:p w14:paraId="31C75064" w14:textId="77777777" w:rsidR="00B52068" w:rsidRPr="00E55E72" w:rsidRDefault="00B52068" w:rsidP="0030090B">
                  <w:pPr>
                    <w:spacing w:after="120"/>
                    <w:rPr>
                      <w:b/>
                      <w:iCs/>
                      <w:sz w:val="20"/>
                    </w:rPr>
                  </w:pPr>
                  <w:r w:rsidRPr="00E55E72">
                    <w:rPr>
                      <w:b/>
                      <w:iCs/>
                      <w:sz w:val="20"/>
                    </w:rPr>
                    <w:t>ERCOT shall approve or reject no later than:</w:t>
                  </w:r>
                </w:p>
              </w:tc>
            </w:tr>
            <w:tr w:rsidR="00B52068" w:rsidRPr="00E55E72" w14:paraId="7CA63F16" w14:textId="77777777" w:rsidTr="006545FA">
              <w:tc>
                <w:tcPr>
                  <w:tcW w:w="1715" w:type="pct"/>
                </w:tcPr>
                <w:p w14:paraId="7F7988B3" w14:textId="77777777" w:rsidR="00B52068" w:rsidRPr="00E55E72" w:rsidRDefault="00B52068" w:rsidP="00B52068">
                  <w:pPr>
                    <w:spacing w:after="60"/>
                    <w:rPr>
                      <w:iCs/>
                      <w:sz w:val="20"/>
                    </w:rPr>
                  </w:pPr>
                  <w:r w:rsidRPr="00E55E72">
                    <w:rPr>
                      <w:iCs/>
                      <w:sz w:val="20"/>
                    </w:rPr>
                    <w:t>Three days</w:t>
                  </w:r>
                </w:p>
              </w:tc>
              <w:tc>
                <w:tcPr>
                  <w:tcW w:w="1643" w:type="pct"/>
                </w:tcPr>
                <w:p w14:paraId="747E256C" w14:textId="77777777" w:rsidR="00B52068" w:rsidRPr="00E55E72" w:rsidRDefault="00B52068" w:rsidP="00B52068">
                  <w:pPr>
                    <w:spacing w:after="60"/>
                    <w:rPr>
                      <w:iCs/>
                      <w:sz w:val="20"/>
                    </w:rPr>
                  </w:pPr>
                  <w:ins w:id="90" w:author="ERCOT" w:date="2025-02-24T09:12:00Z">
                    <w:r w:rsidRPr="0030090B">
                      <w:rPr>
                        <w:iCs/>
                        <w:sz w:val="20"/>
                      </w:rPr>
                      <w:t>Seven days</w:t>
                    </w:r>
                  </w:ins>
                </w:p>
              </w:tc>
              <w:tc>
                <w:tcPr>
                  <w:tcW w:w="1642" w:type="pct"/>
                </w:tcPr>
                <w:p w14:paraId="266E9DBE" w14:textId="77777777" w:rsidR="00B52068" w:rsidRPr="00E55E72" w:rsidRDefault="00B52068" w:rsidP="00B52068">
                  <w:pPr>
                    <w:spacing w:after="60"/>
                    <w:rPr>
                      <w:iCs/>
                      <w:sz w:val="20"/>
                    </w:rPr>
                  </w:pPr>
                  <w:r w:rsidRPr="00E55E72">
                    <w:rPr>
                      <w:iCs/>
                      <w:sz w:val="20"/>
                    </w:rPr>
                    <w:t>1800 hours, two days before the start of the proposed Outage</w:t>
                  </w:r>
                </w:p>
              </w:tc>
            </w:tr>
            <w:tr w:rsidR="00B52068" w:rsidRPr="00E55E72" w14:paraId="6084FF5C" w14:textId="77777777" w:rsidTr="006545FA">
              <w:tc>
                <w:tcPr>
                  <w:tcW w:w="1715" w:type="pct"/>
                </w:tcPr>
                <w:p w14:paraId="10CF309F" w14:textId="77777777" w:rsidR="00B52068" w:rsidRPr="00E55E72" w:rsidRDefault="00B52068" w:rsidP="00B52068">
                  <w:pPr>
                    <w:spacing w:after="60"/>
                    <w:rPr>
                      <w:iCs/>
                      <w:sz w:val="20"/>
                    </w:rPr>
                  </w:pPr>
                  <w:r w:rsidRPr="00E55E72">
                    <w:rPr>
                      <w:iCs/>
                      <w:sz w:val="20"/>
                    </w:rPr>
                    <w:t>Between four and eight days</w:t>
                  </w:r>
                </w:p>
              </w:tc>
              <w:tc>
                <w:tcPr>
                  <w:tcW w:w="1643" w:type="pct"/>
                </w:tcPr>
                <w:p w14:paraId="77890087" w14:textId="77777777" w:rsidR="00B52068" w:rsidRPr="00E55E72" w:rsidRDefault="00B52068" w:rsidP="00B52068">
                  <w:pPr>
                    <w:spacing w:after="60"/>
                    <w:rPr>
                      <w:iCs/>
                      <w:sz w:val="20"/>
                    </w:rPr>
                  </w:pPr>
                  <w:ins w:id="91" w:author="ERCOT" w:date="2025-02-24T09:12:00Z">
                    <w:r w:rsidRPr="0030090B">
                      <w:rPr>
                        <w:iCs/>
                        <w:sz w:val="20"/>
                      </w:rPr>
                      <w:t>Seven days</w:t>
                    </w:r>
                  </w:ins>
                </w:p>
              </w:tc>
              <w:tc>
                <w:tcPr>
                  <w:tcW w:w="1642" w:type="pct"/>
                </w:tcPr>
                <w:p w14:paraId="5DE620CB" w14:textId="77777777" w:rsidR="00B52068" w:rsidRPr="00E55E72" w:rsidRDefault="00B52068" w:rsidP="00B52068">
                  <w:pPr>
                    <w:spacing w:after="60"/>
                    <w:rPr>
                      <w:iCs/>
                      <w:sz w:val="20"/>
                    </w:rPr>
                  </w:pPr>
                  <w:r w:rsidRPr="00E55E72">
                    <w:rPr>
                      <w:iCs/>
                      <w:sz w:val="20"/>
                    </w:rPr>
                    <w:t>1800 hours, three days before the start of the proposed Outage</w:t>
                  </w:r>
                </w:p>
              </w:tc>
            </w:tr>
            <w:tr w:rsidR="00B52068" w:rsidRPr="00E55E72" w14:paraId="5B147F18" w14:textId="77777777" w:rsidTr="006545FA">
              <w:tc>
                <w:tcPr>
                  <w:tcW w:w="1715" w:type="pct"/>
                </w:tcPr>
                <w:p w14:paraId="694550AC" w14:textId="77777777" w:rsidR="00B52068" w:rsidRPr="00E55E72" w:rsidRDefault="00B52068" w:rsidP="00B52068">
                  <w:pPr>
                    <w:spacing w:after="60"/>
                    <w:rPr>
                      <w:iCs/>
                      <w:sz w:val="20"/>
                    </w:rPr>
                  </w:pPr>
                  <w:r w:rsidRPr="00E55E72">
                    <w:rPr>
                      <w:iCs/>
                      <w:sz w:val="20"/>
                    </w:rPr>
                    <w:t>Between nine days and 45 days</w:t>
                  </w:r>
                </w:p>
              </w:tc>
              <w:tc>
                <w:tcPr>
                  <w:tcW w:w="1643" w:type="pct"/>
                </w:tcPr>
                <w:p w14:paraId="2334D80A" w14:textId="77777777" w:rsidR="00B52068" w:rsidRPr="00E55E72" w:rsidRDefault="00B52068" w:rsidP="00B52068">
                  <w:pPr>
                    <w:spacing w:after="60"/>
                    <w:rPr>
                      <w:iCs/>
                      <w:sz w:val="20"/>
                    </w:rPr>
                  </w:pPr>
                  <w:ins w:id="92" w:author="ERCOT" w:date="2025-02-24T09:12:00Z">
                    <w:r w:rsidRPr="0030090B">
                      <w:rPr>
                        <w:iCs/>
                        <w:sz w:val="20"/>
                      </w:rPr>
                      <w:t>90 days</w:t>
                    </w:r>
                  </w:ins>
                </w:p>
              </w:tc>
              <w:tc>
                <w:tcPr>
                  <w:tcW w:w="1642" w:type="pct"/>
                </w:tcPr>
                <w:p w14:paraId="3D50AD48" w14:textId="77777777" w:rsidR="00B52068" w:rsidRPr="00E55E72" w:rsidRDefault="00B52068" w:rsidP="00B52068">
                  <w:pPr>
                    <w:spacing w:after="60"/>
                    <w:rPr>
                      <w:iCs/>
                      <w:sz w:val="20"/>
                    </w:rPr>
                  </w:pPr>
                  <w:r w:rsidRPr="00E55E72">
                    <w:rPr>
                      <w:iCs/>
                      <w:sz w:val="20"/>
                    </w:rPr>
                    <w:t>Four days before the start of the proposed Outage</w:t>
                  </w:r>
                </w:p>
              </w:tc>
            </w:tr>
            <w:tr w:rsidR="00B52068" w:rsidRPr="00E55E72" w14:paraId="7B508236" w14:textId="77777777" w:rsidTr="006545FA">
              <w:tc>
                <w:tcPr>
                  <w:tcW w:w="1715" w:type="pct"/>
                </w:tcPr>
                <w:p w14:paraId="3C5C90B0" w14:textId="77777777" w:rsidR="00B52068" w:rsidRPr="00E55E72" w:rsidRDefault="00B52068" w:rsidP="00B52068">
                  <w:pPr>
                    <w:spacing w:after="60"/>
                    <w:rPr>
                      <w:iCs/>
                      <w:sz w:val="20"/>
                    </w:rPr>
                  </w:pPr>
                  <w:r w:rsidRPr="00E55E72">
                    <w:rPr>
                      <w:iCs/>
                      <w:sz w:val="20"/>
                    </w:rPr>
                    <w:t>Between 46 and 90 days</w:t>
                  </w:r>
                </w:p>
              </w:tc>
              <w:tc>
                <w:tcPr>
                  <w:tcW w:w="1643" w:type="pct"/>
                </w:tcPr>
                <w:p w14:paraId="46278907" w14:textId="77777777" w:rsidR="00B52068" w:rsidRPr="00E55E72" w:rsidRDefault="00B52068" w:rsidP="00B52068">
                  <w:pPr>
                    <w:spacing w:after="60"/>
                    <w:rPr>
                      <w:iCs/>
                      <w:sz w:val="20"/>
                    </w:rPr>
                  </w:pPr>
                  <w:ins w:id="93" w:author="ERCOT" w:date="2025-02-24T09:12:00Z">
                    <w:r w:rsidRPr="0030090B">
                      <w:rPr>
                        <w:iCs/>
                        <w:sz w:val="20"/>
                      </w:rPr>
                      <w:t>180 days</w:t>
                    </w:r>
                  </w:ins>
                </w:p>
              </w:tc>
              <w:tc>
                <w:tcPr>
                  <w:tcW w:w="1642" w:type="pct"/>
                </w:tcPr>
                <w:p w14:paraId="75C0AA41" w14:textId="77777777" w:rsidR="00B52068" w:rsidRPr="00E55E72" w:rsidRDefault="00B52068" w:rsidP="00B52068">
                  <w:pPr>
                    <w:spacing w:after="60"/>
                    <w:rPr>
                      <w:iCs/>
                      <w:sz w:val="20"/>
                    </w:rPr>
                  </w:pPr>
                  <w:r w:rsidRPr="00E55E72">
                    <w:rPr>
                      <w:iCs/>
                      <w:sz w:val="20"/>
                    </w:rPr>
                    <w:t xml:space="preserve">30 days before the start of the proposed Outage </w:t>
                  </w:r>
                </w:p>
              </w:tc>
            </w:tr>
            <w:tr w:rsidR="00B52068" w:rsidRPr="00E55E72" w14:paraId="70C7653A" w14:textId="77777777" w:rsidTr="006545FA">
              <w:tc>
                <w:tcPr>
                  <w:tcW w:w="1715" w:type="pct"/>
                </w:tcPr>
                <w:p w14:paraId="5AA04288" w14:textId="77777777" w:rsidR="00B52068" w:rsidRPr="00E55E72" w:rsidRDefault="00B52068" w:rsidP="00B52068">
                  <w:pPr>
                    <w:spacing w:after="60"/>
                    <w:rPr>
                      <w:iCs/>
                      <w:sz w:val="20"/>
                    </w:rPr>
                  </w:pPr>
                  <w:r w:rsidRPr="00E55E72">
                    <w:rPr>
                      <w:iCs/>
                      <w:sz w:val="20"/>
                    </w:rPr>
                    <w:t>Greater than 90 days</w:t>
                  </w:r>
                </w:p>
              </w:tc>
              <w:tc>
                <w:tcPr>
                  <w:tcW w:w="1643" w:type="pct"/>
                </w:tcPr>
                <w:p w14:paraId="5125516B" w14:textId="77777777" w:rsidR="00B52068" w:rsidRPr="00E55E72" w:rsidRDefault="00B52068" w:rsidP="00B52068">
                  <w:pPr>
                    <w:spacing w:after="60"/>
                    <w:rPr>
                      <w:iCs/>
                      <w:sz w:val="20"/>
                    </w:rPr>
                  </w:pPr>
                  <w:ins w:id="94" w:author="ERCOT" w:date="2025-02-24T09:12:00Z">
                    <w:r w:rsidRPr="0030090B">
                      <w:rPr>
                        <w:iCs/>
                        <w:sz w:val="20"/>
                      </w:rPr>
                      <w:t>Greater than 180 days</w:t>
                    </w:r>
                  </w:ins>
                </w:p>
              </w:tc>
              <w:tc>
                <w:tcPr>
                  <w:tcW w:w="1642" w:type="pct"/>
                </w:tcPr>
                <w:p w14:paraId="1FB152EF" w14:textId="77777777" w:rsidR="00B52068" w:rsidRPr="00E55E72" w:rsidRDefault="00B52068" w:rsidP="00B52068">
                  <w:pPr>
                    <w:spacing w:after="60"/>
                    <w:rPr>
                      <w:iCs/>
                      <w:sz w:val="20"/>
                    </w:rPr>
                  </w:pPr>
                  <w:r w:rsidRPr="00E55E72">
                    <w:rPr>
                      <w:iCs/>
                      <w:sz w:val="20"/>
                    </w:rPr>
                    <w:t>75 days before the start of the proposed Outage</w:t>
                  </w:r>
                </w:p>
              </w:tc>
            </w:tr>
          </w:tbl>
          <w:p w14:paraId="2C834A13" w14:textId="77777777" w:rsidR="00C53F6C" w:rsidRPr="00E55E72" w:rsidRDefault="00C53F6C" w:rsidP="0030090B"/>
          <w:p w14:paraId="43BD72E0" w14:textId="77777777" w:rsidR="00C53F6C" w:rsidRPr="00E55E72" w:rsidRDefault="00C53F6C" w:rsidP="0030090B">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55ECC926" w14:textId="77777777" w:rsidR="00C53F6C" w:rsidRPr="00E55E72" w:rsidRDefault="00C53F6C" w:rsidP="0030090B">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5" w:author="ERCOT" w:date="2025-02-24T09:12:00Z">
              <w:r w:rsidR="00B52068">
                <w:rPr>
                  <w:iCs/>
                </w:rPr>
                <w:t xml:space="preserve">  </w:t>
              </w:r>
            </w:ins>
            <w:ins w:id="96" w:author="ERCOT" w:date="2025-05-22T16:38:00Z">
              <w:r w:rsidR="00320402" w:rsidRPr="00377CC8">
                <w:t>Furthermore, in its sole discretion, ERCOT may approve</w:t>
              </w:r>
            </w:ins>
            <w:ins w:id="97" w:author="ERCOT" w:date="2025-05-27T07:33:00Z">
              <w:r w:rsidR="00ED77D6">
                <w:t xml:space="preserve"> proposed</w:t>
              </w:r>
            </w:ins>
            <w:ins w:id="98" w:author="ERCOT" w:date="2025-05-22T16:38:00Z">
              <w:r w:rsidR="00320402" w:rsidRPr="00377CC8">
                <w:t xml:space="preserve"> Outage durations that exceed the maximum durations prescribed in the table above.</w:t>
              </w:r>
            </w:ins>
          </w:p>
          <w:p w14:paraId="77EDA578" w14:textId="77777777" w:rsidR="00C53F6C" w:rsidRPr="008F5377" w:rsidRDefault="00C53F6C" w:rsidP="0030090B">
            <w:pPr>
              <w:spacing w:after="240"/>
              <w:ind w:left="720" w:hanging="720"/>
              <w:rPr>
                <w:iCs/>
              </w:rPr>
            </w:pPr>
            <w:r w:rsidRPr="00E55E72">
              <w:rPr>
                <w:iCs/>
              </w:rPr>
              <w:t>(4)</w:t>
            </w:r>
            <w:r w:rsidRPr="00E55E72">
              <w:rPr>
                <w:iCs/>
              </w:rPr>
              <w:tab/>
              <w:t xml:space="preserve">When ERCOT rejects a request for </w:t>
            </w:r>
            <w:proofErr w:type="gramStart"/>
            <w:r w:rsidRPr="00E55E72">
              <w:rPr>
                <w:iCs/>
              </w:rPr>
              <w:t>an Outage</w:t>
            </w:r>
            <w:proofErr w:type="gramEnd"/>
            <w:r w:rsidRPr="00E55E72">
              <w:rPr>
                <w:iCs/>
              </w:rPr>
              <w:t>,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4FB00F44" w14:textId="77777777" w:rsidR="00B6057C" w:rsidRDefault="00B6057C" w:rsidP="00B6057C">
      <w:pPr>
        <w:pStyle w:val="H3"/>
        <w:spacing w:before="480"/>
      </w:pPr>
      <w:bookmarkStart w:id="99" w:name="_Toc189040095"/>
      <w:r>
        <w:lastRenderedPageBreak/>
        <w:t>3.1.6</w:t>
      </w:r>
      <w:r>
        <w:tab/>
        <w:t>Outages of Resources Other than Reliability Resources</w:t>
      </w:r>
      <w:bookmarkEnd w:id="99"/>
    </w:p>
    <w:p w14:paraId="304688DC" w14:textId="77777777" w:rsidR="00B6057C" w:rsidRPr="00377CC8" w:rsidRDefault="00B6057C" w:rsidP="00B6057C">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CFD1BA4" w14:textId="77777777" w:rsidR="00B6057C" w:rsidRPr="00377CC8" w:rsidRDefault="00B6057C" w:rsidP="00B6057C">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51A3380" w14:textId="77777777" w:rsidR="00B6057C" w:rsidRDefault="00B6057C" w:rsidP="00B6057C">
      <w:pPr>
        <w:spacing w:after="240"/>
        <w:ind w:left="1440" w:hanging="720"/>
        <w:rPr>
          <w:ins w:id="100" w:author="ERCOT" w:date="2025-02-24T09:14:00Z"/>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w:t>
      </w:r>
      <w:del w:id="101" w:author="ERCOT" w:date="2025-04-19T10:40:00Z">
        <w:r w:rsidRPr="00377CC8" w:rsidDel="0084424B">
          <w:rPr>
            <w:iCs/>
          </w:rPr>
          <w:delText xml:space="preserve">Maximum Daily </w:delText>
        </w:r>
      </w:del>
      <w:r w:rsidRPr="00377CC8">
        <w:rPr>
          <w:iCs/>
        </w:rPr>
        <w:t xml:space="preserve">Resource Planned Outage </w:t>
      </w:r>
      <w:del w:id="102" w:author="ERCOT" w:date="2025-04-19T10:40:00Z">
        <w:r w:rsidRPr="00377CC8" w:rsidDel="0084424B">
          <w:rPr>
            <w:iCs/>
          </w:rPr>
          <w:delText xml:space="preserve">Capacity </w:delText>
        </w:r>
      </w:del>
      <w:ins w:id="103" w:author="ERCOT" w:date="2025-04-19T10:40:00Z">
        <w:r w:rsidR="0084424B">
          <w:rPr>
            <w:iCs/>
          </w:rPr>
          <w:t>Limit</w:t>
        </w:r>
      </w:ins>
      <w:ins w:id="104" w:author="ERCOT" w:date="2025-04-19T10:42:00Z">
        <w:r w:rsidR="0084424B">
          <w:rPr>
            <w:iCs/>
          </w:rPr>
          <w:t xml:space="preserve"> (RPOL)</w:t>
        </w:r>
      </w:ins>
      <w:ins w:id="105" w:author="ERCOT" w:date="2025-04-19T10:40:00Z">
        <w:r w:rsidR="0084424B">
          <w:rPr>
            <w:iCs/>
          </w:rPr>
          <w:t xml:space="preserve"> </w:t>
        </w:r>
      </w:ins>
      <w:r w:rsidRPr="00377CC8">
        <w:rPr>
          <w:iCs/>
        </w:rPr>
        <w:t>at any point during the duration of the proposed Resource Outage, taking into consideration all previously approved Resource Outages.</w:t>
      </w:r>
    </w:p>
    <w:p w14:paraId="4E22C2E5" w14:textId="77777777" w:rsidR="00B6057C" w:rsidRPr="00377CC8" w:rsidRDefault="00B6057C" w:rsidP="00B6057C">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269BB990" w14:textId="77777777" w:rsidR="00B6057C" w:rsidRPr="00377CC8" w:rsidRDefault="00B6057C" w:rsidP="00B6057C">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3F2A9225" w14:textId="77777777" w:rsidR="00B6057C" w:rsidRPr="00377CC8" w:rsidRDefault="00B6057C" w:rsidP="00B6057C">
      <w:pPr>
        <w:spacing w:after="240"/>
        <w:ind w:left="1440" w:hanging="720"/>
      </w:pPr>
      <w:r w:rsidRPr="00377CC8">
        <w:t>(b)</w:t>
      </w:r>
      <w:r w:rsidRPr="00377CC8">
        <w:tab/>
        <w:t>ERCOT shall approve Planned Outage plans, except that:</w:t>
      </w:r>
    </w:p>
    <w:p w14:paraId="5F355E32" w14:textId="77777777" w:rsidR="00B6057C" w:rsidRPr="00377CC8" w:rsidRDefault="00B6057C" w:rsidP="00B6057C">
      <w:pPr>
        <w:spacing w:after="240"/>
        <w:ind w:left="2160" w:hanging="720"/>
        <w:rPr>
          <w:bCs/>
        </w:rPr>
      </w:pPr>
      <w:r w:rsidRPr="00377CC8">
        <w:t>(</w:t>
      </w:r>
      <w:proofErr w:type="spellStart"/>
      <w:r w:rsidRPr="00377CC8">
        <w:t>i</w:t>
      </w:r>
      <w:proofErr w:type="spellEnd"/>
      <w:r w:rsidRPr="00377CC8">
        <w:t>)</w:t>
      </w:r>
      <w:r w:rsidRPr="00377CC8">
        <w:tab/>
        <w:t xml:space="preserve">ERCOT shall reject an Outage plan if the proposed Outage would cause the aggregate MW of Resource Outages to exceed the </w:t>
      </w:r>
      <w:del w:id="106" w:author="ERCOT" w:date="2025-04-19T10:41:00Z">
        <w:r w:rsidRPr="00377CC8" w:rsidDel="0084424B">
          <w:delText xml:space="preserve">Maximum Daily </w:delText>
        </w:r>
      </w:del>
      <w:del w:id="107" w:author="ERCOT" w:date="2025-04-19T10:43:00Z">
        <w:r w:rsidRPr="00377CC8" w:rsidDel="0084424B">
          <w:delText>Resource Planned Outage Capacity</w:delText>
        </w:r>
        <w:r w:rsidRPr="00377CC8" w:rsidDel="0084424B">
          <w:rPr>
            <w:bCs/>
          </w:rPr>
          <w:delText xml:space="preserve"> </w:delText>
        </w:r>
      </w:del>
      <w:ins w:id="108" w:author="ERCOT" w:date="2025-04-19T10:43:00Z">
        <w:r w:rsidR="0084424B">
          <w:rPr>
            <w:bCs/>
          </w:rPr>
          <w:t xml:space="preserve">RPOL </w:t>
        </w:r>
      </w:ins>
      <w:r w:rsidRPr="00377CC8">
        <w:rPr>
          <w:bCs/>
        </w:rPr>
        <w:t>at any point during the duration of the proposed Outage; and</w:t>
      </w:r>
      <w:r w:rsidRPr="00377CC8">
        <w:t xml:space="preserve"> </w:t>
      </w:r>
    </w:p>
    <w:p w14:paraId="1D6B8C51" w14:textId="77777777" w:rsidR="00B6057C" w:rsidRPr="00377CC8" w:rsidRDefault="00B6057C" w:rsidP="00B6057C">
      <w:pPr>
        <w:spacing w:after="240"/>
        <w:ind w:left="2160" w:hanging="720"/>
      </w:pPr>
      <w:r w:rsidRPr="00377CC8">
        <w:t>(ii</w:t>
      </w:r>
      <w:ins w:id="109" w:author="ERCOT" w:date="2025-02-24T09:21:00Z">
        <w:r w:rsidR="003A752F">
          <w:t>i</w:t>
        </w:r>
      </w:ins>
      <w:r w:rsidRPr="00377CC8">
        <w:t>)</w:t>
      </w:r>
      <w:r w:rsidRPr="00377CC8">
        <w:tab/>
        <w:t>ERCOT shall reject an Outage plan if it will impair ERCOT’s ability to meet applicable reliability standards, taking into consideration all previously approved and accepted Outages, and other solutions cannot be exercised.</w:t>
      </w:r>
    </w:p>
    <w:p w14:paraId="41F2C556" w14:textId="77777777" w:rsidR="00B6057C" w:rsidRPr="00377CC8" w:rsidRDefault="00B6057C" w:rsidP="00B6057C">
      <w:pPr>
        <w:spacing w:after="240"/>
        <w:ind w:left="720" w:hanging="720"/>
      </w:pPr>
      <w:r w:rsidRPr="00377CC8">
        <w:t>(4)</w:t>
      </w:r>
      <w:r w:rsidRPr="00377CC8">
        <w:tab/>
        <w:t>The Resource Entity shall not begin a Planned Outage unless it has received approval of its proposed Outage plan.</w:t>
      </w:r>
    </w:p>
    <w:p w14:paraId="198939C7" w14:textId="77777777" w:rsidR="00B6057C" w:rsidRPr="00377CC8" w:rsidRDefault="00B6057C" w:rsidP="00B6057C">
      <w:pPr>
        <w:spacing w:after="240"/>
        <w:ind w:left="720" w:hanging="720"/>
      </w:pPr>
      <w:r w:rsidRPr="00377CC8">
        <w:t>(5)</w:t>
      </w:r>
      <w:r w:rsidRPr="00377CC8">
        <w:tab/>
        <w:t xml:space="preserve">ERCOT shall accept Forced Outage plans. </w:t>
      </w:r>
    </w:p>
    <w:p w14:paraId="407A5059" w14:textId="77777777" w:rsidR="00B6057C" w:rsidRPr="00377CC8" w:rsidRDefault="00B6057C" w:rsidP="00B6057C">
      <w:pPr>
        <w:spacing w:after="240"/>
        <w:ind w:left="720" w:hanging="720"/>
      </w:pPr>
      <w:r w:rsidRPr="00377CC8">
        <w:t>(6)</w:t>
      </w:r>
      <w:r w:rsidRPr="00377CC8">
        <w:tab/>
        <w:t xml:space="preserve">Notwithstanding any other provision of this Section, ERCOT shall approve </w:t>
      </w:r>
      <w:proofErr w:type="gramStart"/>
      <w:r w:rsidRPr="00377CC8">
        <w:t>a requested</w:t>
      </w:r>
      <w:proofErr w:type="gramEnd"/>
      <w:r w:rsidRPr="00377CC8">
        <w:t xml:space="preserve"> Outage plan for a nuclear Generation Resource. </w:t>
      </w:r>
    </w:p>
    <w:p w14:paraId="2F6943FE" w14:textId="77777777" w:rsidR="00B6057C" w:rsidRDefault="00B6057C" w:rsidP="00B6057C">
      <w:pPr>
        <w:pStyle w:val="BodyTextNumbered"/>
        <w:rPr>
          <w:ins w:id="110" w:author="ERCOT" w:date="2025-02-24T09:17:00Z"/>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xml:space="preserve">) of the Public Utility Regulatory Act (PURA), </w:t>
      </w:r>
      <w:bookmarkStart w:id="111" w:name="_Hlk198897904"/>
      <w:r>
        <w:t xml:space="preserve">TEX. UTIL. CODE ANN. </w:t>
      </w:r>
      <w:bookmarkEnd w:id="111"/>
      <w:r>
        <w:t>§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t>.</w:t>
      </w:r>
    </w:p>
    <w:p w14:paraId="7462430F" w14:textId="77777777" w:rsidR="00B5015F" w:rsidRDefault="00B6057C" w:rsidP="00B6057C">
      <w:pPr>
        <w:pStyle w:val="BodyTextNumbered"/>
        <w:rPr>
          <w:ins w:id="112" w:author="ERCOT" w:date="2025-02-25T22:31:00Z"/>
        </w:rPr>
      </w:pPr>
      <w:ins w:id="113" w:author="ERCOT" w:date="2025-02-24T09:17:00Z">
        <w:r>
          <w:lastRenderedPageBreak/>
          <w:t>(8)</w:t>
        </w:r>
        <w:r>
          <w:tab/>
        </w:r>
        <w:r w:rsidRPr="00377CC8">
          <w:t xml:space="preserve">Notwithstanding any other provision in this Section, </w:t>
        </w:r>
        <w:r>
          <w:t>ERCOT may</w:t>
        </w:r>
      </w:ins>
      <w:ins w:id="114" w:author="ERCOT" w:date="2025-05-23T12:30:00Z">
        <w:r w:rsidR="00F7091B">
          <w:t>, in its sole discretion,</w:t>
        </w:r>
      </w:ins>
      <w:ins w:id="115" w:author="ERCOT" w:date="2025-02-24T09:17:00Z">
        <w:r>
          <w:t xml:space="preserve"> approve a requested Outage plan that would cause the aggregate MW of Resource Outages to exceed the </w:t>
        </w:r>
      </w:ins>
      <w:ins w:id="116" w:author="ERCOT" w:date="2025-05-20T13:28:00Z">
        <w:r w:rsidR="00C82E6C">
          <w:t>R</w:t>
        </w:r>
      </w:ins>
      <w:ins w:id="117" w:author="ERCOT" w:date="2025-03-13T11:57:00Z">
        <w:r w:rsidR="0005360E">
          <w:t xml:space="preserve">POL </w:t>
        </w:r>
      </w:ins>
      <w:ins w:id="118" w:author="ERCOT" w:date="2025-02-24T09:17:00Z">
        <w:r>
          <w:t xml:space="preserve">at any point during the duration of the proposed Resource Outage </w:t>
        </w:r>
      </w:ins>
      <w:ins w:id="119" w:author="ERCOT" w:date="2025-05-23T12:59:00Z">
        <w:r w:rsidR="002A68CF">
          <w:t xml:space="preserve">and </w:t>
        </w:r>
      </w:ins>
      <w:ins w:id="120" w:author="ERCOT" w:date="2025-05-23T13:08:00Z">
        <w:r w:rsidR="00005262">
          <w:t>ERCOT determines that any of the following apply</w:t>
        </w:r>
      </w:ins>
      <w:ins w:id="121" w:author="ERCOT" w:date="2025-02-25T22:33:00Z">
        <w:r w:rsidR="00B5015F">
          <w:t>:</w:t>
        </w:r>
      </w:ins>
    </w:p>
    <w:p w14:paraId="78B383D7" w14:textId="77777777" w:rsidR="00B6057C" w:rsidRDefault="00B5015F">
      <w:pPr>
        <w:pStyle w:val="BodyTextNumbered"/>
        <w:ind w:left="1267" w:hanging="547"/>
        <w:rPr>
          <w:ins w:id="122" w:author="ERCOT" w:date="2025-05-05T22:14:00Z"/>
        </w:rPr>
      </w:pPr>
      <w:ins w:id="123" w:author="ERCOT" w:date="2025-02-25T22:31:00Z">
        <w:r>
          <w:t>(a)</w:t>
        </w:r>
        <w:r>
          <w:tab/>
        </w:r>
      </w:ins>
      <w:ins w:id="124" w:author="ERCOT" w:date="2025-02-25T22:33:00Z">
        <w:r>
          <w:t>T</w:t>
        </w:r>
      </w:ins>
      <w:ins w:id="125" w:author="ERCOT" w:date="2025-02-24T09:17:00Z">
        <w:r w:rsidR="00B6057C">
          <w:t xml:space="preserve">he </w:t>
        </w:r>
      </w:ins>
      <w:ins w:id="126" w:author="ERCOT" w:date="2025-05-23T12:33:00Z">
        <w:r w:rsidR="00F7091B">
          <w:t>Resource cannot oper</w:t>
        </w:r>
      </w:ins>
      <w:ins w:id="127" w:author="ERCOT" w:date="2025-05-23T12:34:00Z">
        <w:r w:rsidR="00F7091B">
          <w:t xml:space="preserve">ate </w:t>
        </w:r>
      </w:ins>
      <w:ins w:id="128" w:author="ERCOT" w:date="2025-02-24T09:17:00Z">
        <w:r w:rsidR="00B6057C">
          <w:t xml:space="preserve">due to </w:t>
        </w:r>
      </w:ins>
      <w:ins w:id="129" w:author="ERCOT" w:date="2025-02-25T22:34:00Z">
        <w:r>
          <w:t xml:space="preserve">unavailable fuel </w:t>
        </w:r>
        <w:proofErr w:type="gramStart"/>
        <w:r>
          <w:t>supply</w:t>
        </w:r>
        <w:proofErr w:type="gramEnd"/>
        <w:r>
          <w:t xml:space="preserve"> such as gas pipeline outages;</w:t>
        </w:r>
      </w:ins>
      <w:ins w:id="130" w:author="ERCOT" w:date="2025-02-25T22:39:00Z">
        <w:r>
          <w:t xml:space="preserve"> </w:t>
        </w:r>
      </w:ins>
    </w:p>
    <w:p w14:paraId="19D5D6CE" w14:textId="77777777" w:rsidR="008A227C" w:rsidRDefault="008A227C" w:rsidP="006418A0">
      <w:pPr>
        <w:pStyle w:val="BodyTextNumbered"/>
        <w:ind w:left="1267" w:hanging="547"/>
        <w:rPr>
          <w:ins w:id="131" w:author="ERCOT" w:date="2025-02-25T22:34:00Z"/>
        </w:rPr>
      </w:pPr>
      <w:ins w:id="132" w:author="ERCOT" w:date="2025-05-05T22:14:00Z">
        <w:r>
          <w:t>(b)</w:t>
        </w:r>
        <w:r>
          <w:tab/>
          <w:t xml:space="preserve">The </w:t>
        </w:r>
      </w:ins>
      <w:ins w:id="133" w:author="ERCOT" w:date="2025-05-23T12:37:00Z">
        <w:r w:rsidR="00F7091B">
          <w:t xml:space="preserve">Resource must take an Outage </w:t>
        </w:r>
      </w:ins>
      <w:ins w:id="134" w:author="ERCOT" w:date="2025-05-05T22:14:00Z">
        <w:r>
          <w:t xml:space="preserve">to </w:t>
        </w:r>
      </w:ins>
      <w:ins w:id="135" w:author="ERCOT" w:date="2025-05-23T12:37:00Z">
        <w:r w:rsidR="00F7091B">
          <w:t xml:space="preserve">effectuate a </w:t>
        </w:r>
      </w:ins>
      <w:ins w:id="136" w:author="ERCOT" w:date="2025-05-05T22:14:00Z">
        <w:r>
          <w:t>fuel source conver</w:t>
        </w:r>
      </w:ins>
      <w:ins w:id="137" w:author="ERCOT" w:date="2025-05-05T22:15:00Z">
        <w:r>
          <w:t xml:space="preserve">sion and does not meet the requirements of submitting the notification of </w:t>
        </w:r>
      </w:ins>
      <w:ins w:id="138" w:author="ERCOT" w:date="2025-05-22T13:38:00Z">
        <w:r w:rsidR="001B7F43">
          <w:t>S</w:t>
        </w:r>
      </w:ins>
      <w:ins w:id="139" w:author="ERCOT" w:date="2025-05-05T22:15:00Z">
        <w:r>
          <w:t>uspension of Operations of</w:t>
        </w:r>
      </w:ins>
      <w:ins w:id="140" w:author="ERCOT" w:date="2025-05-05T22:16:00Z">
        <w:r>
          <w:t xml:space="preserve"> a Generat</w:t>
        </w:r>
      </w:ins>
      <w:ins w:id="141" w:author="ERCOT" w:date="2025-05-22T13:38:00Z">
        <w:r w:rsidR="001B7F43">
          <w:t>ion</w:t>
        </w:r>
      </w:ins>
      <w:ins w:id="142" w:author="ERCOT" w:date="2025-05-05T22:16:00Z">
        <w:r>
          <w:t xml:space="preserve"> Resource;</w:t>
        </w:r>
      </w:ins>
    </w:p>
    <w:p w14:paraId="3B9E4E84" w14:textId="77777777" w:rsidR="00B5015F" w:rsidRDefault="00B5015F" w:rsidP="00B5015F">
      <w:pPr>
        <w:pStyle w:val="BodyTextNumbered"/>
        <w:ind w:left="1267" w:hanging="547"/>
        <w:rPr>
          <w:ins w:id="143" w:author="ERCOT" w:date="2025-02-25T22:43:00Z"/>
        </w:rPr>
      </w:pPr>
      <w:ins w:id="144" w:author="ERCOT" w:date="2025-02-25T22:34:00Z">
        <w:r>
          <w:t>(</w:t>
        </w:r>
      </w:ins>
      <w:ins w:id="145" w:author="ERCOT" w:date="2025-05-05T22:20:00Z">
        <w:r w:rsidR="002C65B4">
          <w:t>c</w:t>
        </w:r>
      </w:ins>
      <w:ins w:id="146" w:author="ERCOT" w:date="2025-02-25T22:34:00Z">
        <w:r>
          <w:t>)</w:t>
        </w:r>
        <w:r>
          <w:tab/>
        </w:r>
      </w:ins>
      <w:ins w:id="147" w:author="ERCOT" w:date="2025-02-25T22:35:00Z">
        <w:r>
          <w:t xml:space="preserve">The </w:t>
        </w:r>
      </w:ins>
      <w:ins w:id="148" w:author="ERCOT" w:date="2025-05-23T12:37:00Z">
        <w:r w:rsidR="00F7091B">
          <w:t>Re</w:t>
        </w:r>
      </w:ins>
      <w:ins w:id="149" w:author="ERCOT" w:date="2025-05-23T12:38:00Z">
        <w:r w:rsidR="00F7091B">
          <w:t xml:space="preserve">source will be </w:t>
        </w:r>
      </w:ins>
      <w:ins w:id="150" w:author="ERCOT" w:date="2025-05-23T12:39:00Z">
        <w:r w:rsidR="00F7091B">
          <w:t>unable to oper</w:t>
        </w:r>
      </w:ins>
      <w:ins w:id="151" w:author="ERCOT" w:date="2025-05-23T12:40:00Z">
        <w:r w:rsidR="00F7091B">
          <w:t xml:space="preserve">ate </w:t>
        </w:r>
      </w:ins>
      <w:ins w:id="152" w:author="ERCOT" w:date="2025-05-23T13:01:00Z">
        <w:r w:rsidR="002A68CF">
          <w:t>due to</w:t>
        </w:r>
      </w:ins>
      <w:ins w:id="153" w:author="ERCOT" w:date="2025-05-23T12:38:00Z">
        <w:r w:rsidR="00F7091B">
          <w:t xml:space="preserve"> a </w:t>
        </w:r>
      </w:ins>
      <w:ins w:id="154" w:author="ERCOT" w:date="2025-05-23T12:39:00Z">
        <w:r w:rsidR="00F7091B">
          <w:t>Planned T</w:t>
        </w:r>
      </w:ins>
      <w:ins w:id="155" w:author="ERCOT" w:date="2025-05-23T12:38:00Z">
        <w:r w:rsidR="00F7091B">
          <w:t>ransmis</w:t>
        </w:r>
      </w:ins>
      <w:ins w:id="156" w:author="ERCOT" w:date="2025-05-23T12:39:00Z">
        <w:r w:rsidR="00F7091B">
          <w:t xml:space="preserve">sion Outage </w:t>
        </w:r>
      </w:ins>
      <w:ins w:id="157" w:author="ERCOT" w:date="2025-05-23T13:01:00Z">
        <w:r w:rsidR="002A68CF">
          <w:t xml:space="preserve">that is </w:t>
        </w:r>
      </w:ins>
      <w:ins w:id="158" w:author="ERCOT" w:date="2025-05-23T12:39:00Z">
        <w:r w:rsidR="00F7091B">
          <w:t xml:space="preserve">needed </w:t>
        </w:r>
      </w:ins>
      <w:ins w:id="159" w:author="ERCOT" w:date="2025-02-25T22:35:00Z">
        <w:r>
          <w:t xml:space="preserve">to support the </w:t>
        </w:r>
      </w:ins>
      <w:ins w:id="160" w:author="ERCOT" w:date="2025-02-25T22:36:00Z">
        <w:r>
          <w:t xml:space="preserve">interconnection of </w:t>
        </w:r>
      </w:ins>
      <w:ins w:id="161" w:author="ERCOT" w:date="2025-05-22T13:38:00Z">
        <w:r w:rsidR="001B7F43">
          <w:t xml:space="preserve">a </w:t>
        </w:r>
      </w:ins>
      <w:ins w:id="162" w:author="ERCOT" w:date="2025-02-25T22:36:00Z">
        <w:r>
          <w:t xml:space="preserve">new facility </w:t>
        </w:r>
      </w:ins>
      <w:ins w:id="163" w:author="ERCOT" w:date="2025-02-25T22:37:00Z">
        <w:r>
          <w:t xml:space="preserve">as described in the </w:t>
        </w:r>
      </w:ins>
      <w:ins w:id="164" w:author="ERCOT" w:date="2025-02-25T22:38:00Z">
        <w:r w:rsidRPr="00B5015F">
          <w:t>Public Utility Regulatory Act (PURA)</w:t>
        </w:r>
      </w:ins>
      <w:ins w:id="165" w:author="ERCOT" w:date="2025-05-23T13:04:00Z">
        <w:r w:rsidR="00F36743">
          <w:t>,</w:t>
        </w:r>
        <w:r w:rsidR="00F36743" w:rsidRPr="00F36743">
          <w:t xml:space="preserve"> </w:t>
        </w:r>
        <w:r w:rsidR="00F36743">
          <w:t xml:space="preserve">TEX. UTIL. CODE ANN. </w:t>
        </w:r>
      </w:ins>
      <w:ins w:id="166" w:author="ERCOT" w:date="2025-02-25T22:38:00Z">
        <w:del w:id="167" w:author="ERCOT" w:date="2025-05-23T13:04:00Z">
          <w:r w:rsidRPr="00B5015F" w:rsidDel="00F36743">
            <w:delText xml:space="preserve"> </w:delText>
          </w:r>
        </w:del>
        <w:r w:rsidRPr="00B5015F">
          <w:t>§ 3</w:t>
        </w:r>
      </w:ins>
      <w:ins w:id="168" w:author="ERCOT" w:date="2025-02-25T22:39:00Z">
        <w:r>
          <w:t>5</w:t>
        </w:r>
      </w:ins>
      <w:ins w:id="169" w:author="ERCOT" w:date="2025-02-25T22:38:00Z">
        <w:r w:rsidRPr="00B5015F">
          <w:t>.</w:t>
        </w:r>
      </w:ins>
      <w:ins w:id="170" w:author="ERCOT" w:date="2025-02-25T22:39:00Z">
        <w:r>
          <w:t>005(d)</w:t>
        </w:r>
      </w:ins>
      <w:ins w:id="171" w:author="ERCOT 081825" w:date="2025-08-13T10:09:00Z">
        <w:r w:rsidR="00DF76E4">
          <w:t xml:space="preserve"> or to support the transmission improvements that are needed to mitigate cascading, </w:t>
        </w:r>
      </w:ins>
      <w:ins w:id="172" w:author="ERCOT 081825" w:date="2025-08-13T10:10:00Z">
        <w:r w:rsidR="00DF76E4">
          <w:t>instability, or uncontrolled islanding</w:t>
        </w:r>
      </w:ins>
      <w:ins w:id="173" w:author="ERCOT" w:date="2025-02-25T22:43:00Z">
        <w:r w:rsidR="00AF4B06">
          <w:t>;</w:t>
        </w:r>
      </w:ins>
      <w:ins w:id="174" w:author="ERCOT" w:date="2025-02-25T22:47:00Z">
        <w:r w:rsidR="00AF4B06">
          <w:t xml:space="preserve"> </w:t>
        </w:r>
      </w:ins>
      <w:ins w:id="175" w:author="ERCOT" w:date="2025-05-05T22:14:00Z">
        <w:r w:rsidR="008A227C">
          <w:t>or</w:t>
        </w:r>
      </w:ins>
    </w:p>
    <w:p w14:paraId="4336E1D7" w14:textId="77777777" w:rsidR="00AF4B06" w:rsidRDefault="00AF4B06" w:rsidP="006418A0">
      <w:pPr>
        <w:pStyle w:val="BodyTextNumbered"/>
        <w:ind w:left="1267" w:hanging="547"/>
      </w:pPr>
      <w:ins w:id="176" w:author="ERCOT" w:date="2025-02-25T22:43:00Z">
        <w:r>
          <w:t>(</w:t>
        </w:r>
      </w:ins>
      <w:ins w:id="177" w:author="ERCOT" w:date="2025-05-05T22:20:00Z">
        <w:r w:rsidR="002C65B4">
          <w:t>d</w:t>
        </w:r>
      </w:ins>
      <w:ins w:id="178" w:author="ERCOT" w:date="2025-02-25T22:43:00Z">
        <w:r>
          <w:t>)</w:t>
        </w:r>
        <w:r>
          <w:tab/>
          <w:t xml:space="preserve">The </w:t>
        </w:r>
      </w:ins>
      <w:ins w:id="179" w:author="ERCOT" w:date="2025-05-23T12:40:00Z">
        <w:r w:rsidR="00F7091B">
          <w:t xml:space="preserve">Resource </w:t>
        </w:r>
      </w:ins>
      <w:ins w:id="180" w:author="ERCOT" w:date="2025-05-23T13:05:00Z">
        <w:r w:rsidR="00F36743">
          <w:t xml:space="preserve">must </w:t>
        </w:r>
      </w:ins>
      <w:ins w:id="181" w:author="ERCOT" w:date="2025-02-25T22:47:00Z">
        <w:r>
          <w:t>take</w:t>
        </w:r>
      </w:ins>
      <w:ins w:id="182" w:author="ERCOT" w:date="2025-05-23T13:06:00Z">
        <w:r w:rsidR="00F36743">
          <w:t xml:space="preserve"> </w:t>
        </w:r>
      </w:ins>
      <w:ins w:id="183" w:author="ERCOT" w:date="2025-05-23T12:43:00Z">
        <w:r w:rsidR="00BD5C48">
          <w:t xml:space="preserve">an Outage to </w:t>
        </w:r>
      </w:ins>
      <w:ins w:id="184" w:author="ERCOT" w:date="2025-05-22T14:21:00Z">
        <w:r w:rsidR="00A375E2">
          <w:t>make improvements</w:t>
        </w:r>
      </w:ins>
      <w:ins w:id="185" w:author="ERCOT" w:date="2025-02-25T22:47:00Z">
        <w:r>
          <w:t xml:space="preserve"> </w:t>
        </w:r>
      </w:ins>
      <w:ins w:id="186" w:author="ERCOT" w:date="2025-05-23T12:42:00Z">
        <w:r w:rsidR="00BD5C48">
          <w:t xml:space="preserve">necessary </w:t>
        </w:r>
      </w:ins>
      <w:ins w:id="187" w:author="ERCOT" w:date="2025-02-25T22:47:00Z">
        <w:r>
          <w:t xml:space="preserve">to </w:t>
        </w:r>
      </w:ins>
      <w:ins w:id="188" w:author="ERCOT" w:date="2025-02-25T22:44:00Z">
        <w:r>
          <w:t xml:space="preserve">meet </w:t>
        </w:r>
      </w:ins>
      <w:ins w:id="189" w:author="ERCOT" w:date="2025-02-25T22:47:00Z">
        <w:r>
          <w:t xml:space="preserve">state or federal </w:t>
        </w:r>
      </w:ins>
      <w:ins w:id="190" w:author="ERCOT" w:date="2025-02-25T22:44:00Z">
        <w:r>
          <w:t>regulatory</w:t>
        </w:r>
      </w:ins>
      <w:ins w:id="191" w:author="ERCOT" w:date="2025-02-25T22:47:00Z">
        <w:r>
          <w:t xml:space="preserve"> environmental requirements</w:t>
        </w:r>
      </w:ins>
      <w:ins w:id="192" w:author="ERCOT" w:date="2025-05-22T14:01:00Z">
        <w:r w:rsidR="00816F65">
          <w:t xml:space="preserve"> </w:t>
        </w:r>
      </w:ins>
      <w:ins w:id="193" w:author="ERCOT" w:date="2025-05-23T13:05:00Z">
        <w:r w:rsidR="00F36743">
          <w:t>that would</w:t>
        </w:r>
      </w:ins>
      <w:ins w:id="194" w:author="ERCOT" w:date="2025-05-22T14:01:00Z">
        <w:r w:rsidR="00816F65">
          <w:t xml:space="preserve"> </w:t>
        </w:r>
      </w:ins>
      <w:ins w:id="195" w:author="ERCOT" w:date="2025-05-23T13:06:00Z">
        <w:r w:rsidR="00F36743">
          <w:t xml:space="preserve">otherwise </w:t>
        </w:r>
      </w:ins>
      <w:ins w:id="196" w:author="ERCOT" w:date="2025-05-22T14:01:00Z">
        <w:r w:rsidR="00816F65">
          <w:t xml:space="preserve">prevent </w:t>
        </w:r>
      </w:ins>
      <w:ins w:id="197" w:author="ERCOT" w:date="2025-05-23T12:44:00Z">
        <w:r w:rsidR="00BD5C48">
          <w:t xml:space="preserve">the Resource </w:t>
        </w:r>
      </w:ins>
      <w:ins w:id="198" w:author="ERCOT" w:date="2025-05-23T13:06:00Z">
        <w:r w:rsidR="00F36743">
          <w:t>from operating</w:t>
        </w:r>
      </w:ins>
      <w:r w:rsidR="00ED77D6">
        <w:t>.</w:t>
      </w:r>
    </w:p>
    <w:p w14:paraId="2B82BE50" w14:textId="77777777" w:rsidR="003A752F" w:rsidRPr="00E7468E" w:rsidRDefault="003A752F" w:rsidP="003A752F">
      <w:pPr>
        <w:pStyle w:val="H4"/>
        <w:rPr>
          <w:b w:val="0"/>
          <w:bCs w:val="0"/>
        </w:rPr>
      </w:pPr>
      <w:bookmarkStart w:id="199" w:name="_Toc400526080"/>
      <w:bookmarkStart w:id="200" w:name="_Toc405534398"/>
      <w:bookmarkStart w:id="201" w:name="_Toc406570411"/>
      <w:bookmarkStart w:id="202" w:name="_Toc410910563"/>
      <w:bookmarkStart w:id="203" w:name="_Toc411840991"/>
      <w:bookmarkStart w:id="204" w:name="_Toc422146953"/>
      <w:bookmarkStart w:id="205" w:name="_Toc433020549"/>
      <w:bookmarkStart w:id="206" w:name="_Toc437261990"/>
      <w:bookmarkStart w:id="207" w:name="_Toc478375161"/>
      <w:bookmarkStart w:id="208" w:name="_Toc189040099"/>
      <w:bookmarkStart w:id="209" w:name="_Toc204048495"/>
      <w:r w:rsidRPr="00E7468E">
        <w:t>3.1.6.4</w:t>
      </w:r>
      <w:r w:rsidRPr="00E7468E">
        <w:tab/>
        <w:t>Approval of Changes to a Resource Outage Plan</w:t>
      </w:r>
      <w:bookmarkEnd w:id="199"/>
      <w:bookmarkEnd w:id="200"/>
      <w:bookmarkEnd w:id="201"/>
      <w:bookmarkEnd w:id="202"/>
      <w:bookmarkEnd w:id="203"/>
      <w:bookmarkEnd w:id="204"/>
      <w:bookmarkEnd w:id="205"/>
      <w:bookmarkEnd w:id="206"/>
      <w:bookmarkEnd w:id="207"/>
      <w:bookmarkEnd w:id="208"/>
      <w:r w:rsidRPr="00E7468E">
        <w:t xml:space="preserve"> </w:t>
      </w:r>
    </w:p>
    <w:p w14:paraId="51CBC84C" w14:textId="77777777" w:rsidR="003A752F" w:rsidRPr="00377CC8" w:rsidRDefault="003A752F" w:rsidP="003A752F">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11CFDF28" w14:textId="77777777" w:rsidR="003A752F" w:rsidRPr="00377CC8" w:rsidRDefault="003A752F" w:rsidP="003A752F">
      <w:pPr>
        <w:spacing w:after="240"/>
        <w:ind w:left="720" w:hanging="720"/>
        <w:rPr>
          <w:iCs/>
        </w:rPr>
      </w:pPr>
      <w:r w:rsidRPr="00377CC8">
        <w:rPr>
          <w:iCs/>
        </w:rPr>
        <w:t>(2)</w:t>
      </w:r>
      <w:r w:rsidRPr="00377CC8">
        <w:rPr>
          <w:iCs/>
        </w:rPr>
        <w:tab/>
        <w:t>A Resource Entity must request approval from ERCOT for all changes to a previously approved Resource Planned Outage.</w:t>
      </w:r>
      <w:ins w:id="210" w:author="ERCOT 081825" w:date="2025-08-13T10:12:00Z">
        <w:r w:rsidR="00DF76E4">
          <w:rPr>
            <w:iCs/>
          </w:rPr>
          <w:t xml:space="preserve">  A Resource Entity must request approval from ERCOT to transfer an approved Resource Planned Outage for a Generation Resource or </w:t>
        </w:r>
        <w:r w:rsidR="00DF76E4" w:rsidRPr="00DF76E4">
          <w:rPr>
            <w:iCs/>
          </w:rPr>
          <w:t>ESR</w:t>
        </w:r>
        <w:r w:rsidR="00DF76E4">
          <w:rPr>
            <w:iCs/>
          </w:rPr>
          <w:t xml:space="preserve"> to another </w:t>
        </w:r>
      </w:ins>
      <w:ins w:id="211" w:author="ERCOT 081825" w:date="2025-08-13T10:15:00Z">
        <w:r w:rsidR="00DF76E4">
          <w:rPr>
            <w:iCs/>
          </w:rPr>
          <w:t>Generation Resource</w:t>
        </w:r>
      </w:ins>
      <w:ins w:id="212" w:author="ERCOT 081825" w:date="2025-08-13T10:12:00Z">
        <w:r w:rsidR="00DF76E4">
          <w:rPr>
            <w:iCs/>
          </w:rPr>
          <w:t xml:space="preserve"> or ESR if both are represented by the same </w:t>
        </w:r>
        <w:r w:rsidR="00DF76E4" w:rsidRPr="00DF76E4">
          <w:rPr>
            <w:iCs/>
          </w:rPr>
          <w:t>QSE</w:t>
        </w:r>
        <w:r w:rsidR="00DF76E4">
          <w:rPr>
            <w:iCs/>
          </w:rPr>
          <w:t>.</w:t>
        </w:r>
      </w:ins>
    </w:p>
    <w:p w14:paraId="6EB0C94F" w14:textId="77777777" w:rsidR="003A752F" w:rsidRPr="00377CC8" w:rsidRDefault="003A752F" w:rsidP="003A752F">
      <w:pPr>
        <w:spacing w:after="240"/>
        <w:ind w:left="1440" w:hanging="720"/>
      </w:pPr>
      <w:r w:rsidRPr="00377CC8">
        <w:t>(a)</w:t>
      </w:r>
      <w:r w:rsidRPr="00377CC8">
        <w:tab/>
        <w:t xml:space="preserve">ERCOT shall approve requests for changes to Resource Planned Outages and Maintenance Outages, except that: </w:t>
      </w:r>
    </w:p>
    <w:p w14:paraId="0F27DC5B" w14:textId="77777777" w:rsidR="003A752F" w:rsidRPr="00377CC8" w:rsidRDefault="003A752F" w:rsidP="003A752F">
      <w:pPr>
        <w:spacing w:after="240"/>
        <w:ind w:left="2160" w:hanging="720"/>
        <w:rPr>
          <w:bCs/>
        </w:rPr>
      </w:pPr>
      <w:r w:rsidRPr="00377CC8">
        <w:t>(</w:t>
      </w:r>
      <w:proofErr w:type="spellStart"/>
      <w:r w:rsidRPr="00377CC8">
        <w:t>i</w:t>
      </w:r>
      <w:proofErr w:type="spellEnd"/>
      <w:r w:rsidRPr="00377CC8">
        <w:t>)</w:t>
      </w:r>
      <w:r w:rsidRPr="00377CC8">
        <w:tab/>
        <w:t xml:space="preserve">ERCOT shall reject a Resource Outage plan change request if the proposed approval would cause the aggregate MW of Resource Outages to exceed </w:t>
      </w:r>
      <w:r w:rsidRPr="00111762">
        <w:t xml:space="preserve">the </w:t>
      </w:r>
      <w:del w:id="213" w:author="ERCOT" w:date="2025-05-22T12:29:00Z">
        <w:r w:rsidRPr="00111762" w:rsidDel="0066671A">
          <w:delText>Maximum Daily Resource Planned Outage Capacity</w:delText>
        </w:r>
      </w:del>
      <w:ins w:id="214" w:author="ERCOT" w:date="2025-05-22T12:29:00Z">
        <w:r w:rsidR="0066671A">
          <w:t>RPOL</w:t>
        </w:r>
      </w:ins>
      <w:r w:rsidRPr="00111762">
        <w:rPr>
          <w:bCs/>
        </w:rPr>
        <w:t xml:space="preserve"> at any point</w:t>
      </w:r>
      <w:r w:rsidRPr="00377CC8">
        <w:rPr>
          <w:bCs/>
        </w:rPr>
        <w:t xml:space="preserve"> during the duration of the proposed Resource Outage;</w:t>
      </w:r>
      <w:r w:rsidRPr="00377CC8">
        <w:t xml:space="preserve"> </w:t>
      </w:r>
      <w:r w:rsidRPr="00377CC8">
        <w:rPr>
          <w:bCs/>
        </w:rPr>
        <w:t>and</w:t>
      </w:r>
    </w:p>
    <w:p w14:paraId="073D3DE4" w14:textId="77777777" w:rsidR="003A752F" w:rsidRPr="00377CC8" w:rsidRDefault="003A752F" w:rsidP="003A752F">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537C1B75" w14:textId="77777777" w:rsidR="003A752F" w:rsidRPr="00377CC8" w:rsidRDefault="003A752F" w:rsidP="003A752F">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w:t>
      </w:r>
      <w:r w:rsidRPr="00377CC8">
        <w:rPr>
          <w:iCs/>
        </w:rPr>
        <w:lastRenderedPageBreak/>
        <w:t>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5B364A38" w14:textId="77777777" w:rsidR="00405344" w:rsidRPr="007B689D" w:rsidRDefault="003A752F" w:rsidP="006418A0">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09"/>
    </w:p>
    <w:p w14:paraId="4CCA23B4" w14:textId="77777777" w:rsidR="00111762" w:rsidRDefault="00111762" w:rsidP="00111762">
      <w:pPr>
        <w:keepNext/>
        <w:widowControl w:val="0"/>
        <w:tabs>
          <w:tab w:val="left" w:pos="1260"/>
        </w:tabs>
        <w:spacing w:before="240" w:after="240"/>
        <w:ind w:left="1267" w:hanging="1267"/>
        <w:outlineLvl w:val="3"/>
        <w:rPr>
          <w:b/>
          <w:bCs/>
          <w:snapToGrid w:val="0"/>
        </w:rPr>
      </w:pPr>
      <w:bookmarkStart w:id="215" w:name="_Toc400526084"/>
      <w:bookmarkStart w:id="216" w:name="_Toc405534402"/>
      <w:bookmarkStart w:id="217" w:name="_Toc406570415"/>
      <w:bookmarkStart w:id="218" w:name="_Toc410910567"/>
      <w:bookmarkStart w:id="219" w:name="_Toc411840995"/>
      <w:bookmarkStart w:id="220" w:name="_Toc422146957"/>
      <w:bookmarkStart w:id="221" w:name="_Toc433020553"/>
      <w:bookmarkStart w:id="222" w:name="_Toc437261994"/>
      <w:bookmarkStart w:id="223" w:name="_Toc478375165"/>
      <w:bookmarkStart w:id="224" w:name="_Toc193984131"/>
      <w:bookmarkStart w:id="225" w:name="_Toc189040108"/>
      <w:r w:rsidRPr="00436E9F">
        <w:rPr>
          <w:b/>
          <w:bCs/>
          <w:snapToGrid w:val="0"/>
        </w:rPr>
        <w:t>3.1.6.8</w:t>
      </w:r>
      <w:r w:rsidRPr="00436E9F">
        <w:rPr>
          <w:b/>
          <w:bCs/>
          <w:snapToGrid w:val="0"/>
        </w:rPr>
        <w:tab/>
        <w:t>Resource Outage Rejection Notice</w:t>
      </w:r>
      <w:bookmarkEnd w:id="215"/>
      <w:bookmarkEnd w:id="216"/>
      <w:bookmarkEnd w:id="217"/>
      <w:bookmarkEnd w:id="218"/>
      <w:bookmarkEnd w:id="219"/>
      <w:bookmarkEnd w:id="220"/>
      <w:bookmarkEnd w:id="221"/>
      <w:bookmarkEnd w:id="222"/>
      <w:bookmarkEnd w:id="223"/>
      <w:bookmarkEnd w:id="224"/>
    </w:p>
    <w:p w14:paraId="01C896AC" w14:textId="77777777" w:rsidR="00111762" w:rsidRPr="00436E9F" w:rsidRDefault="00111762" w:rsidP="00111762">
      <w:pPr>
        <w:spacing w:after="240"/>
        <w:ind w:left="720" w:hanging="720"/>
        <w:rPr>
          <w:iCs/>
        </w:rPr>
      </w:pPr>
      <w:r w:rsidRPr="00436E9F">
        <w:rPr>
          <w:iCs/>
        </w:rPr>
        <w:t>(1)</w:t>
      </w:r>
      <w:r w:rsidRPr="00436E9F">
        <w:rPr>
          <w:iCs/>
        </w:rPr>
        <w:tab/>
        <w:t xml:space="preserve">If ERCOT rejects a request for a Planned Outage, ERCOT shall provide the </w:t>
      </w:r>
      <w:proofErr w:type="gramStart"/>
      <w:r w:rsidRPr="00436E9F">
        <w:rPr>
          <w:iCs/>
        </w:rPr>
        <w:t>QSE</w:t>
      </w:r>
      <w:proofErr w:type="gramEnd"/>
      <w:r w:rsidRPr="00436E9F">
        <w:rPr>
          <w:iCs/>
        </w:rPr>
        <w:t xml:space="preserve"> a written or electronic rejection notice that includes:</w:t>
      </w:r>
    </w:p>
    <w:p w14:paraId="0748F5A4" w14:textId="77777777" w:rsidR="00111762" w:rsidRPr="00436E9F" w:rsidRDefault="00111762" w:rsidP="00111762">
      <w:pPr>
        <w:spacing w:after="240"/>
        <w:ind w:left="1440" w:hanging="720"/>
      </w:pPr>
      <w:r w:rsidRPr="00436E9F">
        <w:t>(a)</w:t>
      </w:r>
      <w:r w:rsidRPr="00436E9F">
        <w:tab/>
        <w:t>Specific reasons causing the rejection; or</w:t>
      </w:r>
    </w:p>
    <w:p w14:paraId="15044E0E" w14:textId="77777777" w:rsidR="00111762" w:rsidRPr="00436E9F" w:rsidRDefault="00111762" w:rsidP="00111762">
      <w:pPr>
        <w:spacing w:after="240"/>
        <w:ind w:left="1440" w:hanging="720"/>
      </w:pPr>
      <w:r w:rsidRPr="00436E9F">
        <w:t>(b)</w:t>
      </w:r>
      <w:r w:rsidRPr="00436E9F">
        <w:tab/>
        <w:t>Possible remedies or Resource schedule revisions, if any, that might mitigate the basis</w:t>
      </w:r>
      <w:r>
        <w:t xml:space="preserve"> for rejection.</w:t>
      </w:r>
    </w:p>
    <w:p w14:paraId="61331F67" w14:textId="77777777" w:rsidR="00111762" w:rsidRPr="00436E9F" w:rsidRDefault="00111762" w:rsidP="00111762">
      <w:pPr>
        <w:spacing w:after="240"/>
        <w:ind w:left="720" w:hanging="720"/>
        <w:rPr>
          <w:iCs/>
        </w:rPr>
      </w:pPr>
      <w:r w:rsidRPr="00436E9F">
        <w:rPr>
          <w:iCs/>
        </w:rPr>
        <w:t>(2)</w:t>
      </w:r>
      <w:r w:rsidRPr="00436E9F">
        <w:rPr>
          <w:iCs/>
        </w:rPr>
        <w:tab/>
        <w:t>ERCOT may reject a Planned Outage of Resource facilities only:</w:t>
      </w:r>
    </w:p>
    <w:p w14:paraId="0148A972" w14:textId="77777777" w:rsidR="00111762" w:rsidRPr="00436E9F" w:rsidRDefault="00111762" w:rsidP="00111762">
      <w:pPr>
        <w:spacing w:after="240"/>
        <w:ind w:left="1440" w:hanging="720"/>
      </w:pPr>
      <w:r w:rsidRPr="00436E9F">
        <w:t>(a)</w:t>
      </w:r>
      <w:r w:rsidRPr="00436E9F">
        <w:tab/>
        <w:t>To protect the reliability or security of the ERCOT System;</w:t>
      </w:r>
    </w:p>
    <w:p w14:paraId="5B992F50" w14:textId="77777777" w:rsidR="00111762" w:rsidRPr="00436E9F" w:rsidRDefault="00111762" w:rsidP="00111762">
      <w:pPr>
        <w:spacing w:after="240"/>
        <w:ind w:left="1440" w:hanging="720"/>
      </w:pPr>
      <w:r w:rsidRPr="00436E9F">
        <w:t>(b)</w:t>
      </w:r>
      <w:r w:rsidRPr="00436E9F">
        <w:tab/>
        <w:t>Due to insufficient information regarding the Outage;</w:t>
      </w:r>
    </w:p>
    <w:p w14:paraId="1EB8F30C" w14:textId="77777777" w:rsidR="00111762" w:rsidRDefault="00111762" w:rsidP="00111762">
      <w:pPr>
        <w:spacing w:after="240"/>
        <w:ind w:left="1440" w:hanging="720"/>
      </w:pPr>
      <w:r w:rsidRPr="00436E9F">
        <w:t>(c)</w:t>
      </w:r>
      <w:r w:rsidRPr="00436E9F">
        <w:tab/>
        <w:t>Due to failure to comply with submittal process requirements, as specified in these Protocols;</w:t>
      </w:r>
    </w:p>
    <w:p w14:paraId="3850D047" w14:textId="77777777" w:rsidR="00111762" w:rsidRPr="00436E9F" w:rsidRDefault="00111762" w:rsidP="00111762">
      <w:pPr>
        <w:spacing w:after="240"/>
        <w:ind w:left="1440" w:hanging="720"/>
      </w:pPr>
      <w:r w:rsidRPr="00377CC8">
        <w:t>(d)</w:t>
      </w:r>
      <w:r w:rsidRPr="00377CC8">
        <w:tab/>
      </w:r>
      <w:r w:rsidRPr="006418A0">
        <w:t>To stay within the</w:t>
      </w:r>
      <w:ins w:id="226" w:author="ERCOT" w:date="2025-05-22T12:26:00Z">
        <w:r w:rsidR="0066671A" w:rsidRPr="006418A0">
          <w:t xml:space="preserve"> RPOL</w:t>
        </w:r>
      </w:ins>
      <w:del w:id="227" w:author="ERCOT" w:date="2025-05-22T12:26:00Z">
        <w:r w:rsidRPr="006418A0" w:rsidDel="0066671A">
          <w:delText xml:space="preserve"> Maximum Daily Resource Planned Outage Capacity</w:delText>
        </w:r>
      </w:del>
      <w:r w:rsidRPr="006418A0">
        <w:t>; or</w:t>
      </w:r>
    </w:p>
    <w:p w14:paraId="0F53011F" w14:textId="77777777" w:rsidR="00111762" w:rsidRPr="00436E9F" w:rsidRDefault="00111762" w:rsidP="00111762">
      <w:pPr>
        <w:spacing w:after="240"/>
        <w:ind w:left="1440" w:hanging="720"/>
      </w:pPr>
      <w:r w:rsidRPr="00436E9F">
        <w:t>(</w:t>
      </w:r>
      <w:r>
        <w:t>e</w:t>
      </w:r>
      <w:r w:rsidRPr="00436E9F">
        <w:t>)</w:t>
      </w:r>
      <w:r w:rsidRPr="00436E9F">
        <w:tab/>
        <w:t>As specified elsewhere in these Protocols.</w:t>
      </w:r>
    </w:p>
    <w:p w14:paraId="7E5EC71E" w14:textId="77777777" w:rsidR="00111762" w:rsidRPr="00436E9F" w:rsidRDefault="00111762" w:rsidP="00111762">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1509C755" w14:textId="77777777" w:rsidR="00111762" w:rsidRPr="00436E9F" w:rsidRDefault="00111762" w:rsidP="00111762">
      <w:pPr>
        <w:spacing w:after="240"/>
        <w:ind w:left="1440" w:hanging="720"/>
      </w:pPr>
      <w:r w:rsidRPr="00436E9F">
        <w:t>(a)</w:t>
      </w:r>
      <w:r w:rsidRPr="00436E9F">
        <w:tab/>
        <w:t>Communicate with each QSE to see if the QSE will adjust its proposed Planned Outage schedule;</w:t>
      </w:r>
    </w:p>
    <w:p w14:paraId="3330BE0E" w14:textId="77777777" w:rsidR="00111762" w:rsidRPr="00436E9F" w:rsidRDefault="00111762" w:rsidP="00111762">
      <w:pPr>
        <w:spacing w:after="240"/>
        <w:ind w:left="1440" w:hanging="720"/>
      </w:pPr>
      <w:r w:rsidRPr="00436E9F">
        <w:t>(b)</w:t>
      </w:r>
      <w:r w:rsidRPr="00436E9F">
        <w:tab/>
        <w:t>Determine if each QSE will agree to an alternative Outage schedule; or</w:t>
      </w:r>
    </w:p>
    <w:p w14:paraId="6FF7DF12" w14:textId="77777777" w:rsidR="00111762" w:rsidRPr="00436E9F" w:rsidRDefault="00111762" w:rsidP="00111762">
      <w:pPr>
        <w:spacing w:after="240"/>
        <w:ind w:left="1440" w:hanging="720"/>
      </w:pPr>
      <w:r w:rsidRPr="00436E9F">
        <w:t>(c)</w:t>
      </w:r>
      <w:r w:rsidRPr="00436E9F">
        <w:tab/>
        <w:t>Reject, in ERCOT’s sole discretion, one or more proposed Outages, considering order of receipt and impact to the ERCOT System.</w:t>
      </w:r>
    </w:p>
    <w:p w14:paraId="1335BA64" w14:textId="77777777" w:rsidR="00111762" w:rsidRPr="00436E9F" w:rsidRDefault="00111762" w:rsidP="00111762">
      <w:pPr>
        <w:keepNext/>
        <w:widowControl w:val="0"/>
        <w:tabs>
          <w:tab w:val="left" w:pos="1260"/>
        </w:tabs>
        <w:spacing w:before="240" w:after="240"/>
        <w:ind w:left="1260" w:hanging="1260"/>
        <w:outlineLvl w:val="3"/>
        <w:rPr>
          <w:b/>
          <w:bCs/>
          <w:snapToGrid w:val="0"/>
        </w:rPr>
      </w:pPr>
      <w:bookmarkStart w:id="228" w:name="_Toc400526085"/>
      <w:bookmarkStart w:id="229" w:name="_Toc405534403"/>
      <w:bookmarkStart w:id="230" w:name="_Toc406570416"/>
      <w:bookmarkStart w:id="231" w:name="_Toc410910568"/>
      <w:bookmarkStart w:id="232" w:name="_Toc411840996"/>
      <w:bookmarkStart w:id="233" w:name="_Toc422146958"/>
      <w:bookmarkStart w:id="234" w:name="_Toc433020554"/>
      <w:bookmarkStart w:id="235" w:name="_Toc437261995"/>
      <w:bookmarkStart w:id="236" w:name="_Toc478375166"/>
      <w:bookmarkStart w:id="237" w:name="_Toc193984132"/>
      <w:commentRangeStart w:id="238"/>
      <w:r w:rsidRPr="00436E9F">
        <w:rPr>
          <w:b/>
          <w:bCs/>
          <w:snapToGrid w:val="0"/>
        </w:rPr>
        <w:lastRenderedPageBreak/>
        <w:t>3.1.6.9</w:t>
      </w:r>
      <w:commentRangeEnd w:id="238"/>
      <w:r w:rsidR="00BF2AEE">
        <w:rPr>
          <w:rStyle w:val="CommentReference"/>
        </w:rPr>
        <w:commentReference w:id="238"/>
      </w:r>
      <w:r w:rsidRPr="00436E9F">
        <w:rPr>
          <w:b/>
          <w:bCs/>
          <w:snapToGrid w:val="0"/>
        </w:rPr>
        <w:tab/>
      </w:r>
      <w:bookmarkStart w:id="239" w:name="_Hlk111129302"/>
      <w:r w:rsidRPr="00436E9F">
        <w:rPr>
          <w:b/>
          <w:bCs/>
          <w:snapToGrid w:val="0"/>
        </w:rPr>
        <w:t>Withdrawal of Approval and Rescheduling of Approved Planned Outages of Resource Facilities</w:t>
      </w:r>
      <w:bookmarkEnd w:id="228"/>
      <w:bookmarkEnd w:id="229"/>
      <w:bookmarkEnd w:id="230"/>
      <w:bookmarkEnd w:id="231"/>
      <w:bookmarkEnd w:id="232"/>
      <w:bookmarkEnd w:id="233"/>
      <w:bookmarkEnd w:id="234"/>
      <w:bookmarkEnd w:id="235"/>
      <w:bookmarkEnd w:id="236"/>
      <w:bookmarkEnd w:id="237"/>
      <w:bookmarkEnd w:id="239"/>
    </w:p>
    <w:p w14:paraId="0F3C43C1" w14:textId="77777777" w:rsidR="00111762" w:rsidRPr="00F057BA" w:rsidRDefault="00111762" w:rsidP="00111762">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Pr>
          <w:szCs w:val="24"/>
        </w:rPr>
        <w:t xml:space="preserve">any </w:t>
      </w:r>
      <w:r>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Pr>
          <w:szCs w:val="24"/>
        </w:rPr>
        <w:t>have not</w:t>
      </w:r>
      <w:r w:rsidRPr="00F057BA">
        <w:rPr>
          <w:szCs w:val="24"/>
        </w:rPr>
        <w:t xml:space="preserve"> resolve</w:t>
      </w:r>
      <w:r>
        <w:rPr>
          <w:szCs w:val="24"/>
        </w:rPr>
        <w:t>d</w:t>
      </w:r>
      <w:r w:rsidRPr="00F057BA">
        <w:rPr>
          <w:szCs w:val="24"/>
        </w:rPr>
        <w:t xml:space="preserve"> the situation, then </w:t>
      </w:r>
      <w:r w:rsidRPr="00F057BA">
        <w:t xml:space="preserve">ERCOT shall </w:t>
      </w:r>
      <w:r w:rsidRPr="00A83AE0">
        <w:t>conduct a preliminary Outage Adjustment Evaluation (OAE) and</w:t>
      </w:r>
      <w:r w:rsidRPr="00F057BA">
        <w:t xml:space="preserve"> issue </w:t>
      </w:r>
      <w:r w:rsidRPr="00F057BA">
        <w:rPr>
          <w:szCs w:val="24"/>
        </w:rPr>
        <w:t>an Advance Action Notice (AAN) pursuant to Section 6.5.9.3.1.1, Advance Action Notice.</w:t>
      </w:r>
      <w:r w:rsidRPr="00F057BA">
        <w:t xml:space="preserve">  </w:t>
      </w:r>
    </w:p>
    <w:p w14:paraId="16000A26" w14:textId="77777777" w:rsidR="00111762" w:rsidRPr="00F057BA" w:rsidRDefault="00111762" w:rsidP="00111762">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t>one or more</w:t>
      </w:r>
      <w:r w:rsidRPr="00F057BA">
        <w:t xml:space="preserve"> OSAs</w:t>
      </w:r>
      <w:r w:rsidRPr="004F7229">
        <w:t xml:space="preserve"> </w:t>
      </w:r>
      <w:r w:rsidRPr="00A83AE0">
        <w:t>based on the preliminary OAE</w:t>
      </w:r>
      <w:r w:rsidRPr="00F057BA">
        <w:t xml:space="preserve">.  The AAN must state the </w:t>
      </w:r>
      <w:r>
        <w:t xml:space="preserve">earliest </w:t>
      </w:r>
      <w:r w:rsidRPr="00F057BA">
        <w:t xml:space="preserve">time at which ERCOT will </w:t>
      </w:r>
      <w:r>
        <w:t>issue</w:t>
      </w:r>
      <w:r w:rsidRPr="00F057BA">
        <w:t xml:space="preserve"> O</w:t>
      </w:r>
      <w:r>
        <w:t>S</w:t>
      </w:r>
      <w:r w:rsidRPr="00F057BA">
        <w:t>A</w:t>
      </w:r>
      <w:r>
        <w:t>s</w:t>
      </w:r>
      <w:r w:rsidRPr="00F057BA">
        <w:t>, if an O</w:t>
      </w:r>
      <w:r>
        <w:t>S</w:t>
      </w:r>
      <w:r w:rsidRPr="00F057BA">
        <w:t>A is deemed necessary.</w:t>
      </w:r>
    </w:p>
    <w:p w14:paraId="1A920EC7" w14:textId="77777777" w:rsidR="00111762" w:rsidRPr="00F057BA" w:rsidRDefault="00111762" w:rsidP="00111762">
      <w:pPr>
        <w:pStyle w:val="BodyTextNumbered"/>
        <w:ind w:left="1440"/>
      </w:pPr>
      <w:r w:rsidRPr="00F057BA">
        <w:t>(b)</w:t>
      </w:r>
      <w:r w:rsidRPr="00F057BA">
        <w:tab/>
        <w:t xml:space="preserve">ERCOT shall issue the AAN a minimum of 24 hours prior to </w:t>
      </w:r>
      <w:r>
        <w:t>issuing</w:t>
      </w:r>
      <w:r w:rsidRPr="00F057BA">
        <w:t xml:space="preserve"> an</w:t>
      </w:r>
      <w:r>
        <w:t>y</w:t>
      </w:r>
      <w:r w:rsidRPr="00F057BA">
        <w:t xml:space="preserve"> O</w:t>
      </w:r>
      <w:r>
        <w:t>S</w:t>
      </w:r>
      <w:r w:rsidRPr="00F057BA">
        <w:t xml:space="preserve">A.  </w:t>
      </w:r>
      <w:r>
        <w:t>Additionally, u</w:t>
      </w:r>
      <w:r w:rsidRPr="00F057BA">
        <w:t>nless impracticable pursuant to paragraph (3)(f) below, O</w:t>
      </w:r>
      <w:r>
        <w:t>S</w:t>
      </w:r>
      <w:r w:rsidRPr="00F057BA">
        <w:t>A</w:t>
      </w:r>
      <w:r>
        <w:t>s</w:t>
      </w:r>
      <w:r w:rsidRPr="00F057BA">
        <w:t xml:space="preserve"> should not be </w:t>
      </w:r>
      <w:r>
        <w:t>issued</w:t>
      </w:r>
      <w:r w:rsidRPr="00F057BA">
        <w:t xml:space="preserve"> until eight Business Hours have elapsed following issuance of the AAN.  ERCOT shall not issue an OSA under this Section unless it has first completed an </w:t>
      </w:r>
      <w:r>
        <w:t xml:space="preserve">updated </w:t>
      </w:r>
      <w:r w:rsidRPr="00F057BA">
        <w:t>OAE</w:t>
      </w:r>
      <w:r w:rsidRPr="00A83AE0">
        <w:t xml:space="preserve"> after these time periods have passed</w:t>
      </w:r>
      <w:r w:rsidRPr="00F057BA">
        <w:t>.</w:t>
      </w:r>
    </w:p>
    <w:p w14:paraId="704D99E5" w14:textId="77777777" w:rsidR="00111762" w:rsidRPr="00F057BA" w:rsidRDefault="00111762" w:rsidP="00111762">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6C15C978" w14:textId="77777777" w:rsidR="00111762" w:rsidRPr="00F057BA" w:rsidRDefault="00111762" w:rsidP="00111762">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1ADEF45C" w14:textId="77777777" w:rsidR="00111762" w:rsidRPr="00F057BA" w:rsidRDefault="00111762" w:rsidP="00111762">
      <w:pPr>
        <w:pStyle w:val="BodyTextNumbered"/>
        <w:ind w:left="1440"/>
      </w:pPr>
      <w:r w:rsidRPr="00F057BA">
        <w:t>(e)</w:t>
      </w:r>
      <w:r w:rsidRPr="00F057BA">
        <w:tab/>
        <w:t xml:space="preserve">This section does not limit Transmission and/or Distribution Service Provider (TDSP) access to ERCOT data and communications. </w:t>
      </w:r>
    </w:p>
    <w:p w14:paraId="76513952" w14:textId="77777777" w:rsidR="00111762" w:rsidRDefault="00111762" w:rsidP="00111762">
      <w:pPr>
        <w:pStyle w:val="BodyTextNumbered"/>
      </w:pPr>
      <w:r w:rsidRPr="00F057BA">
        <w:t>(2)</w:t>
      </w:r>
      <w:r w:rsidRPr="00F057BA">
        <w:tab/>
      </w:r>
      <w:r>
        <w:t>B</w:t>
      </w:r>
      <w:r w:rsidRPr="00F057BA">
        <w:t xml:space="preserve">efore the time stated in the AAN when ERCOT will </w:t>
      </w:r>
      <w:r>
        <w:t>issue</w:t>
      </w:r>
      <w:r w:rsidRPr="00F057BA">
        <w:t xml:space="preserve"> </w:t>
      </w:r>
      <w:r>
        <w:t>any</w:t>
      </w:r>
      <w:r w:rsidRPr="00F057BA">
        <w:t xml:space="preserve"> O</w:t>
      </w:r>
      <w:r>
        <w:t>S</w:t>
      </w:r>
      <w:r w:rsidRPr="00F057BA">
        <w:t>A</w:t>
      </w:r>
      <w:r>
        <w:t>s</w:t>
      </w:r>
      <w:r w:rsidRPr="00F057BA">
        <w:t xml:space="preserve">, </w:t>
      </w:r>
      <w:r>
        <w:t>each QSE shall:</w:t>
      </w:r>
    </w:p>
    <w:p w14:paraId="2510FF11" w14:textId="77777777" w:rsidR="00111762" w:rsidRPr="00F057BA" w:rsidRDefault="00111762" w:rsidP="00111762">
      <w:pPr>
        <w:pStyle w:val="BodyTextNumbered"/>
        <w:ind w:left="1440"/>
      </w:pPr>
      <w:r w:rsidRPr="00A83AE0">
        <w:t xml:space="preserve">(a) </w:t>
      </w:r>
      <w:r w:rsidRPr="00A83AE0">
        <w:tab/>
        <w:t xml:space="preserve">Update its Resource COPs and the Outage Scheduler to the best of its ability </w:t>
      </w:r>
      <w:r w:rsidRPr="00F057BA">
        <w:t xml:space="preserve">to reflect any decisions to voluntarily delay or cancel any Outage </w:t>
      </w:r>
      <w:proofErr w:type="gramStart"/>
      <w:r w:rsidRPr="00F057BA">
        <w:t>so as to</w:t>
      </w:r>
      <w:proofErr w:type="gramEnd"/>
      <w:r w:rsidRPr="00F057BA">
        <w:t xml:space="preserve"> remove the Outage from </w:t>
      </w:r>
      <w:r>
        <w:t xml:space="preserve">updated </w:t>
      </w:r>
      <w:r w:rsidRPr="00F057BA">
        <w:t>OAE and OSA consideration</w:t>
      </w:r>
      <w:r>
        <w:t>;</w:t>
      </w:r>
      <w:r w:rsidRPr="00F057BA">
        <w:t xml:space="preserve">  </w:t>
      </w:r>
    </w:p>
    <w:p w14:paraId="181607D2" w14:textId="77777777" w:rsidR="00111762" w:rsidRPr="00A83AE0" w:rsidRDefault="00111762" w:rsidP="00111762">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2036B232" w14:textId="77777777" w:rsidR="00111762" w:rsidRPr="00A83AE0" w:rsidRDefault="00111762" w:rsidP="00111762">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6D5EF6C3" w14:textId="77777777" w:rsidR="00111762" w:rsidRPr="00F057BA" w:rsidRDefault="00111762" w:rsidP="00111762">
      <w:pPr>
        <w:pStyle w:val="BodyTextNumbered"/>
      </w:pPr>
      <w:r w:rsidRPr="00F057BA">
        <w:lastRenderedPageBreak/>
        <w:t>(3)</w:t>
      </w:r>
      <w:r w:rsidRPr="00F057BA">
        <w:tab/>
        <w:t xml:space="preserve">If, after the </w:t>
      </w:r>
      <w:r>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6F2D856E" w14:textId="77777777" w:rsidR="00111762" w:rsidRPr="00F057BA" w:rsidRDefault="00111762" w:rsidP="00111762">
      <w:pPr>
        <w:pStyle w:val="BodyTextNumbered"/>
        <w:ind w:left="1440"/>
      </w:pPr>
      <w:r w:rsidRPr="00F057BA">
        <w:t>(a)</w:t>
      </w:r>
      <w:r w:rsidRPr="00F057BA">
        <w:tab/>
        <w:t>ERCOT may contact QSEs representing Resources for more information prior to conducting an</w:t>
      </w:r>
      <w:r>
        <w:t>y updated</w:t>
      </w:r>
      <w:r w:rsidRPr="00F057BA">
        <w:t xml:space="preserve"> OAE or issuing an OSA.</w:t>
      </w:r>
    </w:p>
    <w:p w14:paraId="4064D10F" w14:textId="77777777" w:rsidR="00111762" w:rsidRPr="00F057BA" w:rsidRDefault="00111762" w:rsidP="00111762">
      <w:pPr>
        <w:pStyle w:val="BodyTextNumbered"/>
        <w:ind w:left="1440"/>
      </w:pPr>
      <w:r w:rsidRPr="00F057BA">
        <w:t>(b)</w:t>
      </w:r>
      <w:r w:rsidRPr="00F057BA">
        <w:tab/>
        <w:t>ERCOT may not consider nuclear-powered Generation Resources for an OSA.</w:t>
      </w:r>
    </w:p>
    <w:p w14:paraId="76B50F47" w14:textId="77777777" w:rsidR="00111762" w:rsidRPr="00F057BA" w:rsidRDefault="00111762" w:rsidP="00111762">
      <w:pPr>
        <w:pStyle w:val="BodyTextNumbered"/>
        <w:ind w:left="1440"/>
      </w:pPr>
      <w:r w:rsidRPr="00F057BA">
        <w:t>(c)</w:t>
      </w:r>
      <w:r w:rsidRPr="00F057BA">
        <w:tab/>
        <w:t xml:space="preserve">ERCOT will not consider </w:t>
      </w:r>
      <w:r>
        <w:t>any</w:t>
      </w:r>
      <w:r w:rsidRPr="00F057BA">
        <w:t xml:space="preserve"> Resource </w:t>
      </w:r>
      <w:r w:rsidRPr="00A83AE0">
        <w:t>for an OSA if the Resource’s QSE notified ERCOT prior to the earliest issuance time of any OSA stated in the AAN that the Resource cannot be considered for an OSA for the reasons specified in paragraph (2)(b) above</w:t>
      </w:r>
      <w:r w:rsidRPr="00F057BA">
        <w:t>.</w:t>
      </w:r>
    </w:p>
    <w:p w14:paraId="1B18070A" w14:textId="77777777" w:rsidR="00111762" w:rsidRPr="00F057BA" w:rsidRDefault="00111762" w:rsidP="00111762">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3D2C202" w14:textId="77777777" w:rsidR="00111762" w:rsidRPr="00A83AE0" w:rsidRDefault="00111762" w:rsidP="00111762">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4769831E" w14:textId="77777777" w:rsidR="00111762" w:rsidRPr="00F057BA" w:rsidRDefault="00111762" w:rsidP="00111762">
      <w:pPr>
        <w:pStyle w:val="BodyTextNumbered"/>
        <w:ind w:left="1440"/>
      </w:pPr>
      <w:r w:rsidRPr="00F057BA">
        <w:t>(</w:t>
      </w:r>
      <w:r>
        <w:t>f</w:t>
      </w:r>
      <w:r w:rsidRPr="00F057BA">
        <w:t>)</w:t>
      </w:r>
      <w:r w:rsidRPr="00F057BA">
        <w:tab/>
        <w:t xml:space="preserve">ERCOT may only issue an OSA to the QSE for a Resource that has a </w:t>
      </w:r>
      <w:r w:rsidRPr="00A83AE0">
        <w:t>Resource Outage in the Outage Scheduler</w:t>
      </w:r>
      <w:r w:rsidRPr="00F057BA">
        <w:t xml:space="preserve"> </w:t>
      </w:r>
      <w:r w:rsidRPr="00A83AE0">
        <w:t>during the timeframe of</w:t>
      </w:r>
      <w:r w:rsidRPr="00F057BA">
        <w:t xml:space="preserve"> the forecasted Emergency Condition described above in this section.</w:t>
      </w:r>
    </w:p>
    <w:p w14:paraId="35D7FF2C" w14:textId="77777777" w:rsidR="00111762" w:rsidRPr="00F057BA" w:rsidRDefault="00111762" w:rsidP="00111762">
      <w:pPr>
        <w:pStyle w:val="BodyTextNumbered"/>
        <w:ind w:left="1440"/>
      </w:pPr>
      <w:r w:rsidRPr="00F057BA">
        <w:t>(</w:t>
      </w:r>
      <w:r>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A651CB1" w14:textId="77777777" w:rsidR="00111762" w:rsidRPr="00F057BA" w:rsidRDefault="00111762" w:rsidP="00111762">
      <w:pPr>
        <w:pStyle w:val="BodyTextNumbered"/>
        <w:ind w:left="1440"/>
      </w:pPr>
      <w:r w:rsidRPr="00F057BA">
        <w:t>(</w:t>
      </w:r>
      <w:r>
        <w:t>h</w:t>
      </w:r>
      <w:r w:rsidRPr="00F057BA">
        <w:t>)</w:t>
      </w:r>
      <w:r w:rsidRPr="00F057BA">
        <w:tab/>
        <w:t xml:space="preserve">Following the receipt of an OSA, </w:t>
      </w:r>
      <w:r>
        <w:t>for</w:t>
      </w:r>
      <w:r w:rsidRPr="00F057BA">
        <w:t xml:space="preserve"> the OSA Period: </w:t>
      </w:r>
    </w:p>
    <w:p w14:paraId="540A86BE" w14:textId="77777777" w:rsidR="00111762" w:rsidRPr="00F057BA" w:rsidRDefault="00111762" w:rsidP="00111762">
      <w:pPr>
        <w:pStyle w:val="BodyTextNumbered"/>
        <w:ind w:left="2160"/>
      </w:pPr>
      <w:r w:rsidRPr="00F057BA">
        <w:t>(</w:t>
      </w:r>
      <w:proofErr w:type="spellStart"/>
      <w:r w:rsidRPr="00F057BA">
        <w:t>i</w:t>
      </w:r>
      <w:proofErr w:type="spellEnd"/>
      <w:r w:rsidRPr="00F057BA">
        <w:t>)</w:t>
      </w:r>
      <w:r w:rsidRPr="00F057BA">
        <w:tab/>
        <w:t xml:space="preserve">The QSE for the Resource may choose to show the Resource as OFF in the COP or may elect to leave the Resource On-Line due to equipment or reliability concerns or if the Resource Category is coal or lignite.  If the </w:t>
      </w:r>
      <w:r>
        <w:t xml:space="preserve">QSE for the </w:t>
      </w:r>
      <w:r w:rsidRPr="00F057BA">
        <w:t xml:space="preserve">Resource </w:t>
      </w:r>
      <w:r w:rsidRPr="00A83AE0">
        <w:t>intends to leave the Resource</w:t>
      </w:r>
      <w:r w:rsidRPr="00F057BA">
        <w:t xml:space="preserve"> On-Line, it </w:t>
      </w:r>
      <w:r w:rsidRPr="00A83AE0">
        <w:t xml:space="preserve">must communicate to the ERCOT control room the anticipated start and end time of the On-Line period. </w:t>
      </w:r>
      <w:r>
        <w:t xml:space="preserve"> </w:t>
      </w:r>
      <w:r w:rsidRPr="00A83AE0">
        <w:t xml:space="preserve">ERCOT will issue </w:t>
      </w:r>
      <w:r>
        <w:t>one or multiple</w:t>
      </w:r>
      <w:r w:rsidRPr="00A83AE0">
        <w:t xml:space="preserve"> RUC </w:t>
      </w:r>
      <w:r>
        <w:t xml:space="preserve">instructions </w:t>
      </w:r>
      <w:r w:rsidRPr="00A83AE0">
        <w:t xml:space="preserve">to the QSE </w:t>
      </w:r>
      <w:r>
        <w:t>of</w:t>
      </w:r>
      <w:r w:rsidRPr="00A83AE0">
        <w:t xml:space="preserve"> the Resource </w:t>
      </w:r>
      <w:r>
        <w:t xml:space="preserve">for the </w:t>
      </w:r>
      <w:r w:rsidRPr="00A83AE0">
        <w:t xml:space="preserve">anticipated On-Line period </w:t>
      </w:r>
      <w:r w:rsidRPr="00A83AE0">
        <w:lastRenderedPageBreak/>
        <w:t>within the OSA Period</w:t>
      </w:r>
      <w:r>
        <w:t xml:space="preserve"> for each Operating Day</w:t>
      </w:r>
      <w:r w:rsidRPr="00A83AE0">
        <w:t>.  While On-Line, the Resource</w:t>
      </w:r>
      <w:r>
        <w:t xml:space="preserve"> </w:t>
      </w:r>
      <w:r w:rsidRPr="00F057BA">
        <w:t xml:space="preserve">must utilize </w:t>
      </w:r>
      <w:proofErr w:type="gramStart"/>
      <w:r w:rsidRPr="00F057BA">
        <w:t>a status</w:t>
      </w:r>
      <w:proofErr w:type="gramEnd"/>
      <w:r w:rsidRPr="00F057BA">
        <w:t xml:space="preserve"> of ONRUC</w:t>
      </w:r>
      <w:r w:rsidRPr="004F7229">
        <w:t xml:space="preserve"> </w:t>
      </w:r>
      <w:r w:rsidRPr="00A83AE0">
        <w:t>and cannot opt out of RUC Settlement</w:t>
      </w:r>
      <w:r>
        <w:t>;</w:t>
      </w:r>
    </w:p>
    <w:p w14:paraId="32E01C10" w14:textId="77777777" w:rsidR="00111762" w:rsidRDefault="00111762" w:rsidP="00111762">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p>
    <w:p w14:paraId="5AA16103" w14:textId="77777777" w:rsidR="00111762" w:rsidRPr="00A83AE0" w:rsidRDefault="00111762" w:rsidP="00111762">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w:t>
      </w:r>
      <w:proofErr w:type="gramStart"/>
      <w:r w:rsidRPr="00A83AE0">
        <w:t>a status</w:t>
      </w:r>
      <w:proofErr w:type="gramEnd"/>
      <w:r w:rsidRPr="00A83AE0">
        <w:t xml:space="preserve"> of ONRUC and cannot opt out of RUC Settlement; </w:t>
      </w:r>
    </w:p>
    <w:p w14:paraId="7C1389B3" w14:textId="77777777" w:rsidR="00111762" w:rsidRPr="00F057BA" w:rsidRDefault="00111762" w:rsidP="00111762">
      <w:pPr>
        <w:pStyle w:val="BodyTextNumbered"/>
        <w:ind w:left="2160"/>
      </w:pPr>
      <w:r w:rsidRPr="00A83AE0">
        <w:t>(iv)</w:t>
      </w:r>
      <w:r w:rsidRPr="00A83AE0">
        <w:tab/>
        <w:t xml:space="preserve">The QSE must update the Resource’s Energy Offer Curve to $4,500/MWh for all MW levels from 0 MW to the HSL when </w:t>
      </w:r>
      <w:r>
        <w:t>the High System-Wide Offer Cap (</w:t>
      </w:r>
      <w:r w:rsidRPr="00A83AE0">
        <w:t>HCAP</w:t>
      </w:r>
      <w:r>
        <w:t>)</w:t>
      </w:r>
      <w:r w:rsidRPr="00A83AE0">
        <w:t xml:space="preserve"> is in effect.  If </w:t>
      </w:r>
      <w:r>
        <w:t>the Low-System Wide Offer Cap (</w:t>
      </w:r>
      <w:r w:rsidRPr="00A83AE0">
        <w:t>LCAP</w:t>
      </w:r>
      <w:r>
        <w:t>)</w:t>
      </w:r>
      <w:r w:rsidRPr="00A83AE0">
        <w:t xml:space="preserve">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11762" w:rsidRPr="00F057BA" w14:paraId="5398CC83" w14:textId="77777777" w:rsidTr="00A54655">
        <w:tc>
          <w:tcPr>
            <w:tcW w:w="9350" w:type="dxa"/>
            <w:shd w:val="pct12" w:color="auto" w:fill="auto"/>
          </w:tcPr>
          <w:p w14:paraId="1496A186" w14:textId="77777777" w:rsidR="00111762" w:rsidRPr="00F057BA" w:rsidRDefault="00111762" w:rsidP="00A54655">
            <w:pPr>
              <w:spacing w:before="120" w:after="240"/>
              <w:rPr>
                <w:b/>
                <w:i/>
                <w:iCs/>
              </w:rPr>
            </w:pPr>
            <w:r w:rsidRPr="00F057BA">
              <w:rPr>
                <w:b/>
                <w:i/>
                <w:iCs/>
              </w:rPr>
              <w:t>[NPRR930:  Replace paragraph (i</w:t>
            </w:r>
            <w:r>
              <w:rPr>
                <w:b/>
                <w:i/>
                <w:iCs/>
              </w:rPr>
              <w:t>v</w:t>
            </w:r>
            <w:r w:rsidRPr="00F057BA">
              <w:rPr>
                <w:b/>
                <w:i/>
                <w:iCs/>
              </w:rPr>
              <w:t>) above with the following upon system implementation:]</w:t>
            </w:r>
          </w:p>
          <w:p w14:paraId="71BF5124" w14:textId="77777777" w:rsidR="00111762" w:rsidRPr="00F057BA" w:rsidRDefault="00111762" w:rsidP="00A54655">
            <w:pPr>
              <w:pStyle w:val="BodyTextNumbered"/>
              <w:ind w:left="2160"/>
            </w:pPr>
            <w:r w:rsidRPr="00F057BA">
              <w:t>(i</w:t>
            </w:r>
            <w:r>
              <w:t>v</w:t>
            </w:r>
            <w:r w:rsidRPr="00F057BA">
              <w:t>)</w:t>
            </w:r>
            <w:r w:rsidRPr="00F057BA">
              <w:tab/>
            </w:r>
            <w:r w:rsidRPr="00A83AE0">
              <w:t>ERCOT shall create proxy Energy Offer Curves for the Resource under paragraph (4)(d)(iii) of Section 6.5.7.3, Security Constrained Economic Dispatch</w:t>
            </w:r>
            <w:r>
              <w:t>; and</w:t>
            </w:r>
          </w:p>
        </w:tc>
      </w:tr>
    </w:tbl>
    <w:p w14:paraId="27EA8FF0" w14:textId="77777777" w:rsidR="00111762" w:rsidRPr="00F057BA" w:rsidRDefault="00111762" w:rsidP="00111762">
      <w:pPr>
        <w:pStyle w:val="BodyTextNumbered"/>
        <w:spacing w:before="240"/>
        <w:ind w:left="2160"/>
      </w:pPr>
      <w:r w:rsidRPr="00F057BA">
        <w:t>(</w:t>
      </w:r>
      <w:r>
        <w:t>v</w:t>
      </w:r>
      <w:r w:rsidRPr="00F057BA">
        <w:t>)</w:t>
      </w:r>
      <w:r w:rsidRPr="00F057BA">
        <w:tab/>
      </w:r>
      <w:r w:rsidRPr="00A83AE0">
        <w:t>The QSE for the Resource cannot submit a Three Part Supply Offer into the Day</w:t>
      </w:r>
      <w:r>
        <w:t>-</w:t>
      </w:r>
      <w:r w:rsidRPr="00A83AE0">
        <w:t>Ahead Market (DAM)</w:t>
      </w:r>
      <w:r>
        <w:t xml:space="preserve"> for any Operating Day during the OSA Period</w:t>
      </w:r>
      <w:r w:rsidRPr="00F057BA">
        <w:t>.</w:t>
      </w:r>
    </w:p>
    <w:p w14:paraId="6CA0B590" w14:textId="77777777" w:rsidR="00111762" w:rsidRPr="00F057BA" w:rsidRDefault="00111762" w:rsidP="00111762">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Pr="00D46082">
        <w:t xml:space="preserve"> </w:t>
      </w:r>
      <w:r>
        <w:t xml:space="preserve"> </w:t>
      </w:r>
      <w:r w:rsidRPr="00377CC8">
        <w:t xml:space="preserve">ERCOT, in its sole discretion, may approve any Outage that is rescheduled due to an AAN or OSA even if it would cause the aggregate MW of </w:t>
      </w:r>
      <w:r w:rsidRPr="00CF6193">
        <w:t xml:space="preserve">approved Resource Outages to exceed the </w:t>
      </w:r>
      <w:del w:id="240" w:author="ERCOT" w:date="2025-05-22T12:27:00Z">
        <w:r w:rsidRPr="00CF6193" w:rsidDel="0066671A">
          <w:delText>Maximum Daily Resource Planned Outage Capacity</w:delText>
        </w:r>
      </w:del>
      <w:ins w:id="241" w:author="ERCOT" w:date="2025-05-22T12:27:00Z">
        <w:r w:rsidR="0066671A" w:rsidRPr="00CF6193">
          <w:t>RPOL</w:t>
        </w:r>
      </w:ins>
      <w:r w:rsidRPr="00CF6193">
        <w:t>.</w:t>
      </w:r>
    </w:p>
    <w:p w14:paraId="6C624B2C" w14:textId="77777777" w:rsidR="00111762" w:rsidRPr="00F057BA" w:rsidRDefault="00111762" w:rsidP="00111762">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1EACC8D" w14:textId="77777777" w:rsidR="00111762" w:rsidRPr="00F057BA" w:rsidRDefault="00111762" w:rsidP="00111762">
      <w:pPr>
        <w:pStyle w:val="BodyTextNumbered"/>
        <w:ind w:left="1440"/>
      </w:pPr>
      <w:proofErr w:type="gramStart"/>
      <w:r w:rsidRPr="00F057BA">
        <w:t>(b)</w:t>
      </w:r>
      <w:r w:rsidRPr="00F057BA">
        <w:tab/>
        <w:t>If</w:t>
      </w:r>
      <w:proofErr w:type="gramEnd"/>
      <w:r w:rsidRPr="00F057BA">
        <w:t xml:space="preserve"> a transmission Outage was scheduled in coordination with a Resource Outage that is delayed, ERCOT shall also delay that transmission Outage when necessary.</w:t>
      </w:r>
    </w:p>
    <w:p w14:paraId="77B5F08C" w14:textId="77777777" w:rsidR="00111762" w:rsidRPr="00F057BA" w:rsidRDefault="00111762" w:rsidP="00111762">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t>with</w:t>
      </w:r>
      <w:r w:rsidRPr="00F057BA">
        <w:t xml:space="preserve"> Resources </w:t>
      </w:r>
      <w:r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19DA14F6" w14:textId="77777777" w:rsidR="00111762" w:rsidRPr="00F057BA" w:rsidRDefault="00111762" w:rsidP="00111762">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E62DCA2" w14:textId="77777777" w:rsidR="00111762" w:rsidRPr="00F057BA" w:rsidRDefault="00111762" w:rsidP="00111762">
      <w:pPr>
        <w:pStyle w:val="BodyTextNumbered"/>
      </w:pPr>
      <w:r w:rsidRPr="00F057BA">
        <w:t>(7)</w:t>
      </w:r>
      <w:r w:rsidRPr="00F057BA">
        <w:tab/>
        <w:t xml:space="preserve">The </w:t>
      </w:r>
      <w:r>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t>to</w:t>
      </w:r>
      <w:r w:rsidRPr="00F057BA">
        <w:t xml:space="preserve"> the </w:t>
      </w:r>
      <w:r>
        <w:t>preliminary OAE</w:t>
      </w:r>
      <w:r w:rsidRPr="00F057BA">
        <w:t xml:space="preserve"> to the </w:t>
      </w:r>
      <w:r>
        <w:t>ERCOT website</w:t>
      </w:r>
      <w:r w:rsidRPr="00F057BA">
        <w:t xml:space="preserve"> within an hour of issuing an AAN, including but not limited to:</w:t>
      </w:r>
    </w:p>
    <w:p w14:paraId="11B726B2" w14:textId="77777777" w:rsidR="00111762" w:rsidRPr="00F057BA" w:rsidRDefault="00111762" w:rsidP="00111762">
      <w:pPr>
        <w:pStyle w:val="BodyTextNumbered"/>
        <w:ind w:left="1440"/>
      </w:pPr>
      <w:r w:rsidRPr="00F057BA">
        <w:t>(a)</w:t>
      </w:r>
      <w:r w:rsidRPr="00F057BA">
        <w:tab/>
        <w:t xml:space="preserve">The Load forecast; </w:t>
      </w:r>
    </w:p>
    <w:p w14:paraId="3A542719" w14:textId="77777777" w:rsidR="00111762" w:rsidRPr="00F057BA" w:rsidRDefault="00111762" w:rsidP="00111762">
      <w:pPr>
        <w:pStyle w:val="BodyTextNumbered"/>
        <w:ind w:left="1440"/>
      </w:pPr>
      <w:r w:rsidRPr="00F057BA">
        <w:t>(b)</w:t>
      </w:r>
      <w:r w:rsidRPr="00F057BA">
        <w:tab/>
        <w:t>Load forecast vendor selection;</w:t>
      </w:r>
    </w:p>
    <w:p w14:paraId="496CB8E8" w14:textId="77777777" w:rsidR="00111762" w:rsidRPr="00F057BA" w:rsidRDefault="00111762" w:rsidP="00111762">
      <w:pPr>
        <w:pStyle w:val="BodyTextNumbered"/>
        <w:ind w:left="1440"/>
      </w:pPr>
      <w:r w:rsidRPr="00F057BA">
        <w:t>(c)</w:t>
      </w:r>
      <w:r w:rsidRPr="00F057BA">
        <w:tab/>
        <w:t>Wind forecast;</w:t>
      </w:r>
    </w:p>
    <w:p w14:paraId="6AFE796A" w14:textId="77777777" w:rsidR="00111762" w:rsidRPr="00F057BA" w:rsidRDefault="00111762" w:rsidP="00111762">
      <w:pPr>
        <w:pStyle w:val="BodyTextNumbered"/>
        <w:ind w:left="1440"/>
      </w:pPr>
      <w:r w:rsidRPr="00F057BA">
        <w:t>(d)</w:t>
      </w:r>
      <w:r w:rsidRPr="00F057BA">
        <w:tab/>
        <w:t>Wind forecast vendor selection;</w:t>
      </w:r>
    </w:p>
    <w:p w14:paraId="3F84CF3E" w14:textId="77777777" w:rsidR="00111762" w:rsidRPr="00F057BA" w:rsidRDefault="00111762" w:rsidP="00111762">
      <w:pPr>
        <w:pStyle w:val="BodyTextNumbered"/>
        <w:ind w:left="1440"/>
      </w:pPr>
      <w:r w:rsidRPr="00F057BA">
        <w:t>(e)</w:t>
      </w:r>
      <w:r w:rsidRPr="00F057BA">
        <w:tab/>
        <w:t>Solar forecast;</w:t>
      </w:r>
    </w:p>
    <w:p w14:paraId="650F618D" w14:textId="77777777" w:rsidR="00111762" w:rsidRPr="00F057BA" w:rsidRDefault="00111762" w:rsidP="00111762">
      <w:pPr>
        <w:pStyle w:val="BodyTextNumbered"/>
        <w:ind w:left="1440"/>
      </w:pPr>
      <w:r w:rsidRPr="00F057BA">
        <w:t>(f)</w:t>
      </w:r>
      <w:r w:rsidRPr="00F057BA">
        <w:tab/>
        <w:t>Solar forecast vendor selection;</w:t>
      </w:r>
    </w:p>
    <w:p w14:paraId="1A1E4ADF" w14:textId="77777777" w:rsidR="00111762" w:rsidRPr="00F057BA" w:rsidRDefault="00111762" w:rsidP="00111762">
      <w:pPr>
        <w:pStyle w:val="BodyTextNumbered"/>
        <w:ind w:left="1440"/>
      </w:pPr>
      <w:r w:rsidRPr="00F057BA">
        <w:t>(g)</w:t>
      </w:r>
      <w:r w:rsidRPr="00F057BA">
        <w:tab/>
        <w:t xml:space="preserve">Expected severe </w:t>
      </w:r>
      <w:proofErr w:type="gramStart"/>
      <w:r w:rsidRPr="00F057BA">
        <w:t>weather impacts</w:t>
      </w:r>
      <w:proofErr w:type="gramEnd"/>
      <w:r w:rsidRPr="00F057BA">
        <w:t xml:space="preserve"> forecast;</w:t>
      </w:r>
    </w:p>
    <w:p w14:paraId="172B0F07" w14:textId="77777777" w:rsidR="00111762" w:rsidRPr="00F057BA" w:rsidRDefault="00111762" w:rsidP="00111762">
      <w:pPr>
        <w:pStyle w:val="BodyTextNumbered"/>
        <w:ind w:left="1440"/>
      </w:pPr>
      <w:r w:rsidRPr="00F057BA">
        <w:t>(h)</w:t>
      </w:r>
      <w:r w:rsidRPr="00F057BA">
        <w:tab/>
        <w:t>Targeted reserve levels;</w:t>
      </w:r>
    </w:p>
    <w:p w14:paraId="69EC33FE" w14:textId="77777777" w:rsidR="00111762" w:rsidRPr="00F057BA" w:rsidRDefault="00111762" w:rsidP="00111762">
      <w:pPr>
        <w:pStyle w:val="BodyTextNumbered"/>
        <w:ind w:left="1440"/>
      </w:pPr>
      <w:r w:rsidRPr="00F057BA">
        <w:t>(</w:t>
      </w:r>
      <w:proofErr w:type="spellStart"/>
      <w:r w:rsidRPr="00F057BA">
        <w:t>i</w:t>
      </w:r>
      <w:proofErr w:type="spellEnd"/>
      <w:r w:rsidRPr="00F057BA">
        <w:t>)</w:t>
      </w:r>
      <w:r w:rsidRPr="00F057BA">
        <w:tab/>
        <w:t>DC Tie import forecast;</w:t>
      </w:r>
    </w:p>
    <w:p w14:paraId="259376CF" w14:textId="77777777" w:rsidR="00111762" w:rsidRPr="00F057BA" w:rsidRDefault="00111762" w:rsidP="00111762">
      <w:pPr>
        <w:pStyle w:val="BodyTextNumbered"/>
        <w:ind w:left="1440"/>
      </w:pPr>
      <w:r w:rsidRPr="00F057BA">
        <w:t>(j)</w:t>
      </w:r>
      <w:r w:rsidRPr="00F057BA">
        <w:tab/>
        <w:t>DC Tie export curtailment forecast;</w:t>
      </w:r>
    </w:p>
    <w:p w14:paraId="2541AD61" w14:textId="77777777" w:rsidR="00111762" w:rsidRPr="00F057BA" w:rsidRDefault="00111762" w:rsidP="00111762">
      <w:pPr>
        <w:pStyle w:val="BodyTextNumbered"/>
        <w:ind w:left="1440"/>
      </w:pPr>
      <w:r w:rsidRPr="00F057BA">
        <w:t>(k)</w:t>
      </w:r>
      <w:r w:rsidRPr="00F057BA">
        <w:tab/>
        <w:t xml:space="preserve">SODG and SOTG forecasts; </w:t>
      </w:r>
    </w:p>
    <w:p w14:paraId="63A53555" w14:textId="77777777" w:rsidR="00111762" w:rsidRPr="00F057BA" w:rsidRDefault="00111762" w:rsidP="00111762">
      <w:pPr>
        <w:pStyle w:val="BodyTextNumbered"/>
        <w:ind w:left="1440"/>
      </w:pPr>
      <w:r w:rsidRPr="00F057BA">
        <w:lastRenderedPageBreak/>
        <w:t>(l)</w:t>
      </w:r>
      <w:r w:rsidRPr="00F057BA">
        <w:tab/>
        <w:t>The forecast of capacity provided by price-responsive Demand;</w:t>
      </w:r>
    </w:p>
    <w:p w14:paraId="53FBE893" w14:textId="77777777" w:rsidR="00111762" w:rsidRPr="00F057BA" w:rsidRDefault="00111762" w:rsidP="00111762">
      <w:pPr>
        <w:pStyle w:val="BodyTextNumbered"/>
        <w:ind w:left="1440"/>
      </w:pPr>
      <w:r w:rsidRPr="00F057BA">
        <w:t>(m)</w:t>
      </w:r>
      <w:r w:rsidRPr="00F057BA">
        <w:tab/>
        <w:t>Any aggregate derating of Resource(s) and/or Forced Outage assumptions in total MWs; and</w:t>
      </w:r>
    </w:p>
    <w:p w14:paraId="0216426C" w14:textId="77777777" w:rsidR="00111762" w:rsidRPr="00F057BA" w:rsidRDefault="00111762" w:rsidP="00111762">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11762" w14:paraId="64ABF5E9" w14:textId="77777777" w:rsidTr="00A54655">
        <w:tc>
          <w:tcPr>
            <w:tcW w:w="9445" w:type="dxa"/>
            <w:tcBorders>
              <w:top w:val="single" w:sz="4" w:space="0" w:color="auto"/>
              <w:left w:val="single" w:sz="4" w:space="0" w:color="auto"/>
              <w:bottom w:val="single" w:sz="4" w:space="0" w:color="auto"/>
              <w:right w:val="single" w:sz="4" w:space="0" w:color="auto"/>
            </w:tcBorders>
            <w:shd w:val="clear" w:color="auto" w:fill="D9D9D9"/>
          </w:tcPr>
          <w:p w14:paraId="2AFED5BE" w14:textId="77777777" w:rsidR="00111762" w:rsidRDefault="00111762" w:rsidP="00A5465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0D5AAFD2" w14:textId="77777777" w:rsidR="00111762" w:rsidRPr="00057C5C" w:rsidRDefault="00111762" w:rsidP="00A54655">
            <w:pPr>
              <w:spacing w:after="240"/>
              <w:ind w:left="720" w:hanging="720"/>
              <w:rPr>
                <w:iCs/>
              </w:rPr>
            </w:pPr>
            <w:r w:rsidRPr="00057C5C">
              <w:rPr>
                <w:iCs/>
              </w:rPr>
              <w:t>(7)</w:t>
            </w:r>
            <w:r w:rsidRPr="00057C5C">
              <w:rPr>
                <w:iCs/>
              </w:rPr>
              <w:tab/>
              <w:t xml:space="preserve">The </w:t>
            </w:r>
            <w:r>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Pr>
                <w:iCs/>
              </w:rPr>
              <w:t>to</w:t>
            </w:r>
            <w:r w:rsidRPr="00057C5C">
              <w:rPr>
                <w:iCs/>
              </w:rPr>
              <w:t xml:space="preserve"> the </w:t>
            </w:r>
            <w:r>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6B17D4F1" w14:textId="77777777" w:rsidR="00111762" w:rsidRPr="00057C5C" w:rsidRDefault="00111762" w:rsidP="00A54655">
            <w:pPr>
              <w:spacing w:after="240"/>
              <w:ind w:left="1440" w:hanging="720"/>
              <w:rPr>
                <w:iCs/>
              </w:rPr>
            </w:pPr>
            <w:r w:rsidRPr="00057C5C">
              <w:rPr>
                <w:iCs/>
              </w:rPr>
              <w:t>(a)</w:t>
            </w:r>
            <w:r w:rsidRPr="00057C5C">
              <w:rPr>
                <w:iCs/>
              </w:rPr>
              <w:tab/>
              <w:t xml:space="preserve">The Load forecast; </w:t>
            </w:r>
          </w:p>
          <w:p w14:paraId="0C511099" w14:textId="77777777" w:rsidR="00111762" w:rsidRPr="00057C5C" w:rsidRDefault="00111762" w:rsidP="00A54655">
            <w:pPr>
              <w:spacing w:after="240"/>
              <w:ind w:left="1440" w:hanging="720"/>
              <w:rPr>
                <w:iCs/>
              </w:rPr>
            </w:pPr>
            <w:r w:rsidRPr="00057C5C">
              <w:rPr>
                <w:iCs/>
              </w:rPr>
              <w:t>(b)</w:t>
            </w:r>
            <w:r w:rsidRPr="00057C5C">
              <w:rPr>
                <w:iCs/>
              </w:rPr>
              <w:tab/>
              <w:t>Load forecast vendor selection;</w:t>
            </w:r>
          </w:p>
          <w:p w14:paraId="1CF6788E" w14:textId="77777777" w:rsidR="00111762" w:rsidRPr="00057C5C" w:rsidRDefault="00111762" w:rsidP="00A54655">
            <w:pPr>
              <w:spacing w:after="240"/>
              <w:ind w:left="1440" w:hanging="720"/>
              <w:rPr>
                <w:iCs/>
              </w:rPr>
            </w:pPr>
            <w:r w:rsidRPr="00057C5C">
              <w:rPr>
                <w:iCs/>
              </w:rPr>
              <w:t>(c)</w:t>
            </w:r>
            <w:r w:rsidRPr="00057C5C">
              <w:rPr>
                <w:iCs/>
              </w:rPr>
              <w:tab/>
              <w:t>Wind forecast;</w:t>
            </w:r>
          </w:p>
          <w:p w14:paraId="367B9130" w14:textId="77777777" w:rsidR="00111762" w:rsidRPr="00057C5C" w:rsidRDefault="00111762" w:rsidP="00A54655">
            <w:pPr>
              <w:spacing w:after="240"/>
              <w:ind w:left="1440" w:hanging="720"/>
              <w:rPr>
                <w:iCs/>
              </w:rPr>
            </w:pPr>
            <w:r w:rsidRPr="00057C5C">
              <w:rPr>
                <w:iCs/>
              </w:rPr>
              <w:t>(d)</w:t>
            </w:r>
            <w:r w:rsidRPr="00057C5C">
              <w:rPr>
                <w:iCs/>
              </w:rPr>
              <w:tab/>
              <w:t>Wind forecast vendor selection;</w:t>
            </w:r>
          </w:p>
          <w:p w14:paraId="3D7DC1B8" w14:textId="77777777" w:rsidR="00111762" w:rsidRPr="00057C5C" w:rsidRDefault="00111762" w:rsidP="00A54655">
            <w:pPr>
              <w:spacing w:after="240"/>
              <w:ind w:left="1440" w:hanging="720"/>
              <w:rPr>
                <w:iCs/>
              </w:rPr>
            </w:pPr>
            <w:r w:rsidRPr="00057C5C">
              <w:rPr>
                <w:iCs/>
              </w:rPr>
              <w:t>(e)</w:t>
            </w:r>
            <w:r w:rsidRPr="00057C5C">
              <w:rPr>
                <w:iCs/>
              </w:rPr>
              <w:tab/>
              <w:t>Solar forecast;</w:t>
            </w:r>
          </w:p>
          <w:p w14:paraId="1C7D7D2C" w14:textId="77777777" w:rsidR="00111762" w:rsidRPr="00057C5C" w:rsidRDefault="00111762" w:rsidP="00A54655">
            <w:pPr>
              <w:spacing w:after="240"/>
              <w:ind w:left="1440" w:hanging="720"/>
              <w:rPr>
                <w:iCs/>
              </w:rPr>
            </w:pPr>
            <w:r w:rsidRPr="00057C5C">
              <w:rPr>
                <w:iCs/>
              </w:rPr>
              <w:t>(f)</w:t>
            </w:r>
            <w:r w:rsidRPr="00057C5C">
              <w:rPr>
                <w:iCs/>
              </w:rPr>
              <w:tab/>
              <w:t>Solar forecast vendor selection;</w:t>
            </w:r>
          </w:p>
          <w:p w14:paraId="1537C5D9" w14:textId="77777777" w:rsidR="00111762" w:rsidRPr="00057C5C" w:rsidRDefault="00111762" w:rsidP="00A54655">
            <w:pPr>
              <w:spacing w:after="240"/>
              <w:ind w:left="1440" w:hanging="720"/>
              <w:rPr>
                <w:iCs/>
              </w:rPr>
            </w:pPr>
            <w:r w:rsidRPr="00057C5C">
              <w:rPr>
                <w:iCs/>
              </w:rPr>
              <w:t>(g)</w:t>
            </w:r>
            <w:r w:rsidRPr="00057C5C">
              <w:rPr>
                <w:iCs/>
              </w:rPr>
              <w:tab/>
              <w:t xml:space="preserve">Expected severe </w:t>
            </w:r>
            <w:proofErr w:type="gramStart"/>
            <w:r w:rsidRPr="00057C5C">
              <w:rPr>
                <w:iCs/>
              </w:rPr>
              <w:t>weather impacts</w:t>
            </w:r>
            <w:proofErr w:type="gramEnd"/>
            <w:r w:rsidRPr="00057C5C">
              <w:rPr>
                <w:iCs/>
              </w:rPr>
              <w:t xml:space="preserve"> forecast;</w:t>
            </w:r>
          </w:p>
          <w:p w14:paraId="17ADC68A" w14:textId="77777777" w:rsidR="00111762" w:rsidRPr="00057C5C" w:rsidRDefault="00111762" w:rsidP="00A54655">
            <w:pPr>
              <w:spacing w:after="240"/>
              <w:ind w:left="1440" w:hanging="720"/>
              <w:rPr>
                <w:iCs/>
              </w:rPr>
            </w:pPr>
            <w:r w:rsidRPr="00057C5C">
              <w:rPr>
                <w:iCs/>
              </w:rPr>
              <w:t>(h)</w:t>
            </w:r>
            <w:r w:rsidRPr="00057C5C">
              <w:rPr>
                <w:iCs/>
              </w:rPr>
              <w:tab/>
              <w:t>Targeted reserve levels;</w:t>
            </w:r>
          </w:p>
          <w:p w14:paraId="00A65229" w14:textId="77777777" w:rsidR="00111762" w:rsidRPr="00057C5C" w:rsidRDefault="00111762" w:rsidP="00A54655">
            <w:pPr>
              <w:spacing w:after="240"/>
              <w:ind w:left="1440" w:hanging="720"/>
              <w:rPr>
                <w:iCs/>
              </w:rPr>
            </w:pPr>
            <w:r w:rsidRPr="00057C5C">
              <w:rPr>
                <w:iCs/>
              </w:rPr>
              <w:t>(</w:t>
            </w:r>
            <w:proofErr w:type="spellStart"/>
            <w:r w:rsidRPr="00057C5C">
              <w:rPr>
                <w:iCs/>
              </w:rPr>
              <w:t>i</w:t>
            </w:r>
            <w:proofErr w:type="spellEnd"/>
            <w:r w:rsidRPr="00057C5C">
              <w:rPr>
                <w:iCs/>
              </w:rPr>
              <w:t>)</w:t>
            </w:r>
            <w:r w:rsidRPr="00057C5C">
              <w:rPr>
                <w:iCs/>
              </w:rPr>
              <w:tab/>
              <w:t>DC Tie import forecast;</w:t>
            </w:r>
          </w:p>
          <w:p w14:paraId="07AAA0F3" w14:textId="77777777" w:rsidR="00111762" w:rsidRPr="00057C5C" w:rsidRDefault="00111762" w:rsidP="00A54655">
            <w:pPr>
              <w:spacing w:after="240"/>
              <w:ind w:left="1440" w:hanging="720"/>
              <w:rPr>
                <w:iCs/>
              </w:rPr>
            </w:pPr>
            <w:r w:rsidRPr="00057C5C">
              <w:rPr>
                <w:iCs/>
              </w:rPr>
              <w:t>(j)</w:t>
            </w:r>
            <w:r w:rsidRPr="00057C5C">
              <w:rPr>
                <w:iCs/>
              </w:rPr>
              <w:tab/>
              <w:t>DC Tie export curtailment forecast;</w:t>
            </w:r>
          </w:p>
          <w:p w14:paraId="37ED4AA5" w14:textId="77777777" w:rsidR="00111762" w:rsidRPr="00057C5C" w:rsidRDefault="00111762" w:rsidP="00A5465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25555C0B" w14:textId="77777777" w:rsidR="00111762" w:rsidRPr="00057C5C" w:rsidRDefault="00111762" w:rsidP="00A54655">
            <w:pPr>
              <w:spacing w:after="240"/>
              <w:ind w:left="1440" w:hanging="720"/>
              <w:rPr>
                <w:iCs/>
              </w:rPr>
            </w:pPr>
            <w:r w:rsidRPr="00057C5C">
              <w:rPr>
                <w:iCs/>
              </w:rPr>
              <w:t>(l)</w:t>
            </w:r>
            <w:r w:rsidRPr="00057C5C">
              <w:rPr>
                <w:iCs/>
              </w:rPr>
              <w:tab/>
              <w:t>The forecast of capacity provided by price-responsive Demand;</w:t>
            </w:r>
          </w:p>
          <w:p w14:paraId="56B8E7B7" w14:textId="77777777" w:rsidR="00111762" w:rsidRPr="00057C5C" w:rsidRDefault="00111762" w:rsidP="00A54655">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0E9E2988" w14:textId="77777777" w:rsidR="00111762" w:rsidRPr="00A93FFB" w:rsidRDefault="00111762" w:rsidP="00A54655">
            <w:pPr>
              <w:spacing w:after="240"/>
              <w:ind w:left="1440" w:hanging="720"/>
              <w:rPr>
                <w:iCs/>
              </w:rPr>
            </w:pPr>
            <w:r w:rsidRPr="00057C5C">
              <w:rPr>
                <w:iCs/>
              </w:rPr>
              <w:t>(n)</w:t>
            </w:r>
            <w:r w:rsidRPr="00057C5C">
              <w:rPr>
                <w:iCs/>
              </w:rPr>
              <w:tab/>
              <w:t>Any aggregate fuel derating assumptions in total MWs.</w:t>
            </w:r>
          </w:p>
        </w:tc>
      </w:tr>
    </w:tbl>
    <w:p w14:paraId="3405CBA1" w14:textId="77777777" w:rsidR="00111762" w:rsidRPr="00F057BA" w:rsidRDefault="00111762" w:rsidP="00111762">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D61AD1D" w14:textId="77777777" w:rsidR="00111762" w:rsidRPr="00F057BA" w:rsidRDefault="00111762" w:rsidP="00111762">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 xml:space="preserve">QSE of the Resource for the purpose of </w:t>
      </w:r>
      <w:proofErr w:type="gramStart"/>
      <w:r w:rsidRPr="00F057BA">
        <w:rPr>
          <w:color w:val="000000"/>
        </w:rPr>
        <w:t>make</w:t>
      </w:r>
      <w:proofErr w:type="gramEnd"/>
      <w:r w:rsidRPr="00F057BA">
        <w:rPr>
          <w:color w:val="000000"/>
        </w:rPr>
        <w:t xml:space="preserve"> whole compensation; and</w:t>
      </w:r>
    </w:p>
    <w:p w14:paraId="073B1245" w14:textId="77777777" w:rsidR="00111762" w:rsidRDefault="00111762" w:rsidP="00111762">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0038A7A7" w14:textId="77777777" w:rsidR="006F2C73" w:rsidRPr="00B070BB" w:rsidRDefault="006F2C73" w:rsidP="006F2C73">
      <w:pPr>
        <w:pStyle w:val="H4"/>
        <w:rPr>
          <w:b w:val="0"/>
        </w:rPr>
      </w:pPr>
      <w:r w:rsidRPr="00B070BB">
        <w:t>3.1.6.13</w:t>
      </w:r>
      <w:r w:rsidRPr="00B070BB">
        <w:tab/>
      </w:r>
      <w:del w:id="242" w:author="ERCOT" w:date="2025-03-13T12:00:00Z">
        <w:r w:rsidRPr="00B070BB" w:rsidDel="0005360E">
          <w:delText xml:space="preserve">Maximum Daily </w:delText>
        </w:r>
      </w:del>
      <w:r w:rsidRPr="00B070BB">
        <w:t xml:space="preserve">Resource Planned Outage </w:t>
      </w:r>
      <w:del w:id="243" w:author="ERCOT" w:date="2025-03-13T12:00:00Z">
        <w:r w:rsidRPr="00B070BB" w:rsidDel="0005360E">
          <w:delText>Capacity</w:delText>
        </w:r>
      </w:del>
      <w:bookmarkEnd w:id="225"/>
      <w:ins w:id="244" w:author="ERCOT" w:date="2025-03-13T12:00:00Z">
        <w:r w:rsidR="0005360E">
          <w:t>Limit</w:t>
        </w:r>
      </w:ins>
      <w:ins w:id="245" w:author="ERCOT" w:date="2025-05-22T12:30:00Z">
        <w:r w:rsidR="0066671A">
          <w:t xml:space="preserve"> (RPOL)</w:t>
        </w:r>
      </w:ins>
    </w:p>
    <w:p w14:paraId="18846931" w14:textId="77777777" w:rsidR="006F2C73" w:rsidRPr="00377CC8" w:rsidRDefault="006F2C73" w:rsidP="006F2C73">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AC44722" w14:textId="77777777" w:rsidR="006F2C73" w:rsidRPr="00377CC8" w:rsidRDefault="006F2C73" w:rsidP="006F2C73">
      <w:pPr>
        <w:spacing w:after="240"/>
        <w:ind w:left="1440" w:hanging="720"/>
        <w:rPr>
          <w:iCs/>
        </w:rPr>
      </w:pPr>
      <w:r w:rsidRPr="00377CC8">
        <w:rPr>
          <w:iCs/>
        </w:rPr>
        <w:t>(a)</w:t>
      </w:r>
      <w:r w:rsidRPr="00377CC8">
        <w:rPr>
          <w:iCs/>
        </w:rPr>
        <w:tab/>
        <w:t xml:space="preserve">For days more than seven days ahead of the Operating Day, the calculation of this </w:t>
      </w:r>
      <w:del w:id="246" w:author="ERCOT" w:date="2025-05-22T12:30:00Z">
        <w:r w:rsidRPr="00377CC8" w:rsidDel="0066671A">
          <w:rPr>
            <w:iCs/>
          </w:rPr>
          <w:delText>Maximum Daily Resource Planned Outage Capacity</w:delText>
        </w:r>
      </w:del>
      <w:ins w:id="247" w:author="ERCOT" w:date="2025-05-22T12:30:00Z">
        <w:r w:rsidR="0066671A">
          <w:rPr>
            <w:iCs/>
          </w:rPr>
          <w:t>RPOL</w:t>
        </w:r>
      </w:ins>
      <w:r w:rsidRPr="00377CC8">
        <w:rPr>
          <w:iCs/>
        </w:rPr>
        <w:t xml:space="preserve"> </w:t>
      </w:r>
      <w:del w:id="248" w:author="ERCOT" w:date="2025-05-20T13:37:00Z">
        <w:r w:rsidRPr="00377CC8" w:rsidDel="00EB188A">
          <w:rPr>
            <w:iCs/>
          </w:rPr>
          <w:delText xml:space="preserve">will be based on </w:delText>
        </w:r>
      </w:del>
      <w:ins w:id="249" w:author="ERCOT" w:date="2025-02-24T09:25:00Z">
        <w:r>
          <w:rPr>
            <w:iCs/>
          </w:rPr>
          <w:t xml:space="preserve">shall include the parameters used to determine the </w:t>
        </w:r>
      </w:ins>
      <w:ins w:id="250" w:author="ERCOT" w:date="2025-05-22T14:24:00Z">
        <w:r w:rsidR="00A375E2">
          <w:rPr>
            <w:iCs/>
          </w:rPr>
          <w:t>RPOL</w:t>
        </w:r>
      </w:ins>
      <w:ins w:id="251" w:author="ERCOT" w:date="2025-02-24T09:25:00Z">
        <w:r>
          <w:rPr>
            <w:iCs/>
          </w:rPr>
          <w:t xml:space="preserve"> that will apply to Generation Resources and </w:t>
        </w:r>
      </w:ins>
      <w:ins w:id="252" w:author="ERCOT" w:date="2025-05-22T14:24:00Z">
        <w:r w:rsidR="00614905">
          <w:rPr>
            <w:iCs/>
          </w:rPr>
          <w:t>ESRs</w:t>
        </w:r>
      </w:ins>
      <w:ins w:id="253" w:author="ERCOT" w:date="2025-02-24T09:26:00Z">
        <w:r>
          <w:rPr>
            <w:iCs/>
          </w:rPr>
          <w:t xml:space="preserve">.  </w:t>
        </w:r>
      </w:ins>
      <w:del w:id="254" w:author="ERCOT" w:date="2025-02-24T09:25:00Z">
        <w:r w:rsidRPr="00377CC8" w:rsidDel="006F2C73">
          <w:rPr>
            <w:iCs/>
          </w:rPr>
          <w:delText xml:space="preserve">seasonal assumptions, planned Resources that have met the criteria in Planning Guide Section 6.9, Addition of Proposed Generation to the Planning Models, Planned Outages of nuclear Generation Resources, Planned Outages of </w:delText>
        </w:r>
        <w:r w:rsidDel="006F2C73">
          <w:rPr>
            <w:iCs/>
          </w:rPr>
          <w:delText>QFs</w:delText>
        </w:r>
        <w:r w:rsidRPr="00377CC8" w:rsidDel="006F2C73">
          <w:rPr>
            <w:iCs/>
          </w:rPr>
          <w:delText xml:space="preserve"> that are subject to the exemption in paragraph (7) of Section 3.1.6, and the long-term </w:delText>
        </w:r>
        <w:r w:rsidDel="006F2C73">
          <w:rPr>
            <w:iCs/>
          </w:rPr>
          <w:delText>L</w:delText>
        </w:r>
        <w:r w:rsidRPr="00377CC8" w:rsidDel="006F2C73">
          <w:rPr>
            <w:iCs/>
          </w:rPr>
          <w:delText xml:space="preserve">oad forecast.  </w:delText>
        </w:r>
      </w:del>
      <w:r w:rsidRPr="00377CC8">
        <w:rPr>
          <w:iCs/>
        </w:rPr>
        <w:t xml:space="preserve">ERCOT shall update the calculation of the </w:t>
      </w:r>
      <w:ins w:id="255" w:author="ERCOT" w:date="2025-05-20T13:34:00Z">
        <w:r w:rsidR="00EB188A" w:rsidRPr="00CF6193">
          <w:rPr>
            <w:iCs/>
          </w:rPr>
          <w:t>RPOL</w:t>
        </w:r>
      </w:ins>
      <w:del w:id="256" w:author="ERCOT" w:date="2025-03-13T12:01:00Z">
        <w:r w:rsidRPr="00CF6193" w:rsidDel="0005360E">
          <w:rPr>
            <w:iCs/>
          </w:rPr>
          <w:delText xml:space="preserve">Maximum Daily Resource </w:delText>
        </w:r>
      </w:del>
      <w:del w:id="257" w:author="ERCOT" w:date="2025-05-20T13:34:00Z">
        <w:r w:rsidRPr="00CF6193" w:rsidDel="00EB188A">
          <w:rPr>
            <w:iCs/>
          </w:rPr>
          <w:delText xml:space="preserve">Planned Outage </w:delText>
        </w:r>
      </w:del>
      <w:del w:id="258" w:author="ERCOT" w:date="2025-03-13T12:01:00Z">
        <w:r w:rsidRPr="00CF6193" w:rsidDel="0005360E">
          <w:rPr>
            <w:iCs/>
          </w:rPr>
          <w:delText>Capacity</w:delText>
        </w:r>
      </w:del>
      <w:del w:id="259" w:author="ERCOT" w:date="2025-05-20T13:35:00Z">
        <w:r w:rsidRPr="00CF6193" w:rsidDel="00EB188A">
          <w:rPr>
            <w:iCs/>
          </w:rPr>
          <w:delText xml:space="preserve"> for the next 60 months </w:delText>
        </w:r>
      </w:del>
      <w:del w:id="260" w:author="ERCOT" w:date="2025-02-24T09:26:00Z">
        <w:r w:rsidRPr="00CF6193" w:rsidDel="006F2C73">
          <w:rPr>
            <w:iCs/>
          </w:rPr>
          <w:delText xml:space="preserve">twice per </w:delText>
        </w:r>
      </w:del>
      <w:ins w:id="261" w:author="ERCOT" w:date="2025-05-22T13:02:00Z">
        <w:r w:rsidR="00957382">
          <w:rPr>
            <w:iCs/>
          </w:rPr>
          <w:t xml:space="preserve"> </w:t>
        </w:r>
      </w:ins>
      <w:ins w:id="262" w:author="ERCOT 081825" w:date="2025-08-13T10:13:00Z">
        <w:r w:rsidR="00DF76E4">
          <w:rPr>
            <w:iCs/>
          </w:rPr>
          <w:t xml:space="preserve">at least </w:t>
        </w:r>
      </w:ins>
      <w:r w:rsidRPr="00CF6193">
        <w:rPr>
          <w:iCs/>
        </w:rPr>
        <w:t>month</w:t>
      </w:r>
      <w:ins w:id="263" w:author="ERCOT" w:date="2025-02-24T09:26:00Z">
        <w:r w:rsidRPr="00CF6193">
          <w:rPr>
            <w:iCs/>
          </w:rPr>
          <w:t>ly</w:t>
        </w:r>
      </w:ins>
      <w:r w:rsidRPr="00CF6193">
        <w:rPr>
          <w:iCs/>
        </w:rPr>
        <w:t>.</w:t>
      </w:r>
    </w:p>
    <w:p w14:paraId="46E9AC63" w14:textId="77777777" w:rsidR="006F2C73" w:rsidRPr="00377CC8" w:rsidRDefault="006F2C73" w:rsidP="006F2C73">
      <w:pPr>
        <w:spacing w:after="240"/>
        <w:ind w:left="1440" w:hanging="720"/>
        <w:rPr>
          <w:iCs/>
        </w:rPr>
      </w:pPr>
      <w:r w:rsidRPr="00377CC8">
        <w:rPr>
          <w:iCs/>
        </w:rPr>
        <w:t>(b)</w:t>
      </w:r>
      <w:r w:rsidRPr="00377CC8">
        <w:rPr>
          <w:iCs/>
        </w:rPr>
        <w:tab/>
        <w:t xml:space="preserve">For days that are seven days or less prior to the Operating Day, the calculation of </w:t>
      </w:r>
      <w:del w:id="264" w:author="ERCOT" w:date="2025-02-24T09:26:00Z">
        <w:r w:rsidRPr="00377CC8" w:rsidDel="006F2C73">
          <w:rPr>
            <w:iCs/>
          </w:rPr>
          <w:delText>this</w:delText>
        </w:r>
      </w:del>
      <w:del w:id="265" w:author="ERCOT" w:date="2025-03-13T12:02:00Z">
        <w:r w:rsidRPr="00377CC8" w:rsidDel="0005360E">
          <w:rPr>
            <w:iCs/>
          </w:rPr>
          <w:delText xml:space="preserve"> Maximum Daily Resource </w:delText>
        </w:r>
      </w:del>
      <w:del w:id="266" w:author="ERCOT" w:date="2025-05-20T13:35:00Z">
        <w:r w:rsidRPr="00377CC8" w:rsidDel="00EB188A">
          <w:rPr>
            <w:iCs/>
          </w:rPr>
          <w:delText xml:space="preserve">Planned Outage </w:delText>
        </w:r>
      </w:del>
      <w:ins w:id="267" w:author="ERCOT" w:date="2025-04-19T10:49:00Z">
        <w:r w:rsidR="004523C4">
          <w:rPr>
            <w:iCs/>
          </w:rPr>
          <w:t>RPOL</w:t>
        </w:r>
      </w:ins>
      <w:ins w:id="268" w:author="ERCOT" w:date="2025-03-13T12:02:00Z">
        <w:r w:rsidR="0005360E">
          <w:rPr>
            <w:iCs/>
          </w:rPr>
          <w:t xml:space="preserve"> </w:t>
        </w:r>
      </w:ins>
      <w:del w:id="269" w:author="ERCOT" w:date="2025-03-13T12:02:00Z">
        <w:r w:rsidRPr="00377CC8" w:rsidDel="0005360E">
          <w:rPr>
            <w:iCs/>
          </w:rPr>
          <w:delText xml:space="preserve">Capacity </w:delText>
        </w:r>
      </w:del>
      <w:r w:rsidRPr="00377CC8">
        <w:rPr>
          <w:iCs/>
        </w:rPr>
        <w:t xml:space="preserve">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del w:id="270" w:author="ERCOT" w:date="2025-03-13T12:02:00Z">
        <w:r w:rsidRPr="00377CC8" w:rsidDel="0005360E">
          <w:rPr>
            <w:iCs/>
          </w:rPr>
          <w:delText xml:space="preserve">Maximum Daily Resource </w:delText>
        </w:r>
      </w:del>
      <w:del w:id="271" w:author="ERCOT" w:date="2025-04-19T10:50:00Z">
        <w:r w:rsidRPr="00377CC8" w:rsidDel="004523C4">
          <w:rPr>
            <w:iCs/>
          </w:rPr>
          <w:delText xml:space="preserve">Planned Outage </w:delText>
        </w:r>
      </w:del>
      <w:del w:id="272" w:author="ERCOT" w:date="2025-03-13T12:02:00Z">
        <w:r w:rsidRPr="00377CC8" w:rsidDel="0005360E">
          <w:rPr>
            <w:iCs/>
          </w:rPr>
          <w:delText xml:space="preserve">Capacity </w:delText>
        </w:r>
      </w:del>
      <w:ins w:id="273" w:author="ERCOT" w:date="2025-03-13T12:02:00Z">
        <w:r w:rsidR="0005360E">
          <w:rPr>
            <w:iCs/>
          </w:rPr>
          <w:t xml:space="preserve"> </w:t>
        </w:r>
      </w:ins>
      <w:ins w:id="274" w:author="ERCOT" w:date="2025-04-19T10:50:00Z">
        <w:r w:rsidR="004523C4">
          <w:rPr>
            <w:iCs/>
          </w:rPr>
          <w:t xml:space="preserve">RPOL </w:t>
        </w:r>
      </w:ins>
      <w:r w:rsidRPr="00377CC8">
        <w:rPr>
          <w:iCs/>
        </w:rPr>
        <w:t>for each hour of the next seven days on a rolling daily basis.</w:t>
      </w:r>
    </w:p>
    <w:p w14:paraId="0D87377F" w14:textId="77777777" w:rsidR="006F2C73" w:rsidRPr="00377CC8" w:rsidRDefault="006F2C73" w:rsidP="006F2C73">
      <w:pPr>
        <w:spacing w:after="240"/>
        <w:ind w:left="1440" w:hanging="720"/>
        <w:rPr>
          <w:iCs/>
        </w:rPr>
      </w:pPr>
      <w:r w:rsidRPr="00377CC8">
        <w:rPr>
          <w:iCs/>
        </w:rPr>
        <w:lastRenderedPageBreak/>
        <w:t>(c)</w:t>
      </w:r>
      <w:r w:rsidRPr="00377CC8">
        <w:rPr>
          <w:iCs/>
        </w:rPr>
        <w:tab/>
        <w:t xml:space="preserve">ERCOT shall post the </w:t>
      </w:r>
      <w:del w:id="275" w:author="ERCOT" w:date="2025-03-13T12:03:00Z">
        <w:r w:rsidRPr="00377CC8" w:rsidDel="0005360E">
          <w:rPr>
            <w:iCs/>
          </w:rPr>
          <w:delText xml:space="preserve">Maximum Daily Resource </w:delText>
        </w:r>
      </w:del>
      <w:del w:id="276" w:author="ERCOT" w:date="2025-04-19T10:50:00Z">
        <w:r w:rsidRPr="00377CC8" w:rsidDel="004523C4">
          <w:rPr>
            <w:iCs/>
          </w:rPr>
          <w:delText xml:space="preserve">Planned Outage </w:delText>
        </w:r>
      </w:del>
      <w:del w:id="277" w:author="ERCOT" w:date="2025-03-13T12:03:00Z">
        <w:r w:rsidRPr="00377CC8" w:rsidDel="0005360E">
          <w:rPr>
            <w:iCs/>
          </w:rPr>
          <w:delText>Capacity</w:delText>
        </w:r>
      </w:del>
      <w:del w:id="278" w:author="ERCOT" w:date="2025-04-19T10:50:00Z">
        <w:r w:rsidRPr="00377CC8" w:rsidDel="004523C4">
          <w:rPr>
            <w:iCs/>
          </w:rPr>
          <w:delText xml:space="preserve"> </w:delText>
        </w:r>
      </w:del>
      <w:ins w:id="279" w:author="ERCOT" w:date="2025-04-19T10:50:00Z">
        <w:r w:rsidR="004523C4">
          <w:rPr>
            <w:iCs/>
          </w:rPr>
          <w:t xml:space="preserve">RPOL </w:t>
        </w:r>
      </w:ins>
      <w:r w:rsidRPr="00377CC8">
        <w:rPr>
          <w:iCs/>
        </w:rPr>
        <w:t>and aggregate MW of approved Resource Planned Outages at least twice per day on the ERCOT website for each day of the next 60 months.</w:t>
      </w:r>
    </w:p>
    <w:p w14:paraId="1768BB56" w14:textId="77777777" w:rsidR="006F2C73" w:rsidRPr="00377CC8" w:rsidRDefault="006F2C73" w:rsidP="006F2C73">
      <w:pPr>
        <w:spacing w:after="240"/>
        <w:ind w:left="1440" w:hanging="720"/>
        <w:rPr>
          <w:iCs/>
        </w:rPr>
      </w:pPr>
      <w:r w:rsidRPr="00377CC8">
        <w:rPr>
          <w:iCs/>
        </w:rPr>
        <w:t>(d)</w:t>
      </w:r>
      <w:r w:rsidRPr="00377CC8">
        <w:rPr>
          <w:iCs/>
        </w:rPr>
        <w:tab/>
        <w:t xml:space="preserve">ERCOT shall post the </w:t>
      </w:r>
      <w:del w:id="280" w:author="ERCOT" w:date="2025-03-13T12:03:00Z">
        <w:r w:rsidRPr="00377CC8" w:rsidDel="0005360E">
          <w:rPr>
            <w:iCs/>
          </w:rPr>
          <w:delText xml:space="preserve">Maximum Daily Resource </w:delText>
        </w:r>
      </w:del>
      <w:del w:id="281" w:author="ERCOT" w:date="2025-04-19T10:50:00Z">
        <w:r w:rsidRPr="00377CC8" w:rsidDel="004523C4">
          <w:rPr>
            <w:iCs/>
          </w:rPr>
          <w:delText xml:space="preserve">Planned Outage </w:delText>
        </w:r>
      </w:del>
      <w:del w:id="282" w:author="ERCOT" w:date="2025-03-13T12:03:00Z">
        <w:r w:rsidRPr="00377CC8" w:rsidDel="0005360E">
          <w:rPr>
            <w:iCs/>
          </w:rPr>
          <w:delText>Capacity</w:delText>
        </w:r>
      </w:del>
      <w:ins w:id="283" w:author="ERCOT" w:date="2025-04-19T10:50:00Z">
        <w:r w:rsidR="004523C4">
          <w:rPr>
            <w:iCs/>
          </w:rPr>
          <w:t>RPOL</w:t>
        </w:r>
      </w:ins>
      <w:r w:rsidRPr="00377CC8">
        <w:rPr>
          <w:iCs/>
        </w:rPr>
        <w:t xml:space="preserve"> and aggregate MW of approved Resource Planned Outages hourly on the ERCOT website for each hour of the next seven days.</w:t>
      </w:r>
    </w:p>
    <w:p w14:paraId="27E78E90" w14:textId="77777777" w:rsidR="006F2C73" w:rsidRPr="00377CC8" w:rsidRDefault="006F2C73" w:rsidP="006F2C73">
      <w:pPr>
        <w:spacing w:after="240"/>
        <w:ind w:left="720" w:hanging="720"/>
        <w:rPr>
          <w:iCs/>
        </w:rPr>
      </w:pPr>
      <w:r w:rsidRPr="00377CC8">
        <w:rPr>
          <w:iCs/>
        </w:rPr>
        <w:t>(2)</w:t>
      </w:r>
      <w:r w:rsidRPr="00377CC8">
        <w:rPr>
          <w:iCs/>
        </w:rPr>
        <w:tab/>
        <w:t xml:space="preserve">ERCOT may adjust the </w:t>
      </w:r>
      <w:del w:id="284" w:author="ERCOT" w:date="2025-03-13T12:03:00Z">
        <w:r w:rsidRPr="00377CC8" w:rsidDel="0005360E">
          <w:rPr>
            <w:iCs/>
          </w:rPr>
          <w:delText xml:space="preserve">Maximum Daily Resource </w:delText>
        </w:r>
      </w:del>
      <w:del w:id="285" w:author="ERCOT" w:date="2025-04-19T10:50:00Z">
        <w:r w:rsidRPr="00377CC8" w:rsidDel="004523C4">
          <w:rPr>
            <w:iCs/>
          </w:rPr>
          <w:delText xml:space="preserve">Planned Outage </w:delText>
        </w:r>
      </w:del>
      <w:del w:id="286" w:author="ERCOT" w:date="2025-03-13T12:03:00Z">
        <w:r w:rsidRPr="00377CC8" w:rsidDel="0005360E">
          <w:rPr>
            <w:iCs/>
          </w:rPr>
          <w:delText>Capacity</w:delText>
        </w:r>
      </w:del>
      <w:ins w:id="287" w:author="ERCOT" w:date="2025-04-19T10:51:00Z">
        <w:r w:rsidR="004523C4">
          <w:rPr>
            <w:iCs/>
          </w:rPr>
          <w:t>RPOL</w:t>
        </w:r>
      </w:ins>
      <w:r w:rsidRPr="00377CC8">
        <w:rPr>
          <w:iCs/>
        </w:rPr>
        <w:t xml:space="preserve"> if, at any point in time, the actual aggregate Forced Outages and Maintenance Outages exceed the amount that is used in the </w:t>
      </w:r>
      <w:ins w:id="288" w:author="ERCOT" w:date="2025-03-13T12:04:00Z">
        <w:r w:rsidR="0046272B">
          <w:rPr>
            <w:iCs/>
          </w:rPr>
          <w:t xml:space="preserve">determination </w:t>
        </w:r>
      </w:ins>
      <w:ins w:id="289" w:author="ERCOT" w:date="2025-05-20T13:37:00Z">
        <w:r w:rsidR="00EB188A">
          <w:rPr>
            <w:iCs/>
          </w:rPr>
          <w:t xml:space="preserve">of </w:t>
        </w:r>
      </w:ins>
      <w:del w:id="290" w:author="ERCOT" w:date="2025-03-13T12:04:00Z">
        <w:r w:rsidRPr="00377CC8" w:rsidDel="0046272B">
          <w:rPr>
            <w:iCs/>
          </w:rPr>
          <w:delText xml:space="preserve">assessment </w:delText>
        </w:r>
      </w:del>
      <w:del w:id="291" w:author="ERCOT" w:date="2025-04-19T10:51:00Z">
        <w:r w:rsidRPr="00377CC8" w:rsidDel="004523C4">
          <w:rPr>
            <w:iCs/>
          </w:rPr>
          <w:delText xml:space="preserve">of the </w:delText>
        </w:r>
      </w:del>
      <w:del w:id="292" w:author="ERCOT" w:date="2025-03-13T12:03:00Z">
        <w:r w:rsidRPr="00377CC8" w:rsidDel="0046272B">
          <w:rPr>
            <w:iCs/>
          </w:rPr>
          <w:delText xml:space="preserve">Maximum Daily Resource </w:delText>
        </w:r>
      </w:del>
      <w:del w:id="293" w:author="ERCOT" w:date="2025-04-19T10:51:00Z">
        <w:r w:rsidRPr="00377CC8" w:rsidDel="004523C4">
          <w:rPr>
            <w:iCs/>
          </w:rPr>
          <w:delText>Planned Outage</w:delText>
        </w:r>
      </w:del>
      <w:del w:id="294" w:author="ERCOT" w:date="2025-03-13T12:03:00Z">
        <w:r w:rsidRPr="00377CC8" w:rsidDel="0046272B">
          <w:rPr>
            <w:iCs/>
          </w:rPr>
          <w:delText xml:space="preserve"> Capacity</w:delText>
        </w:r>
      </w:del>
      <w:ins w:id="295" w:author="ERCOT" w:date="2025-04-19T10:51:00Z">
        <w:r w:rsidR="004523C4">
          <w:rPr>
            <w:iCs/>
          </w:rPr>
          <w:t>RPOL</w:t>
        </w:r>
      </w:ins>
      <w:r w:rsidRPr="00377CC8">
        <w:rPr>
          <w:iCs/>
        </w:rPr>
        <w:t>.</w:t>
      </w:r>
    </w:p>
    <w:p w14:paraId="7954E641" w14:textId="77777777" w:rsidR="006F2C73" w:rsidRDefault="006F2C73" w:rsidP="006F2C73">
      <w:pPr>
        <w:pStyle w:val="BodyTextNumbered"/>
      </w:pPr>
      <w:r w:rsidRPr="00377CC8">
        <w:t>(3)</w:t>
      </w:r>
      <w:r w:rsidRPr="00377CC8">
        <w:tab/>
        <w:t xml:space="preserve">ERCOT shall post on the ERCOT website the methodology it uses to calculate </w:t>
      </w:r>
      <w:del w:id="296" w:author="ERCOT" w:date="2025-04-19T10:52:00Z">
        <w:r w:rsidRPr="00377CC8" w:rsidDel="004523C4">
          <w:delText>the</w:delText>
        </w:r>
      </w:del>
      <w:r w:rsidRPr="00377CC8">
        <w:t xml:space="preserve"> </w:t>
      </w:r>
      <w:del w:id="297" w:author="ERCOT" w:date="2025-03-13T12:04:00Z">
        <w:r w:rsidRPr="00377CC8" w:rsidDel="0046272B">
          <w:delText xml:space="preserve">Maximum Daily Resource </w:delText>
        </w:r>
      </w:del>
      <w:del w:id="298" w:author="ERCOT" w:date="2025-04-19T10:52:00Z">
        <w:r w:rsidRPr="00377CC8" w:rsidDel="004523C4">
          <w:delText xml:space="preserve">Planned Outage </w:delText>
        </w:r>
      </w:del>
      <w:del w:id="299" w:author="ERCOT" w:date="2025-03-13T12:04:00Z">
        <w:r w:rsidRPr="00377CC8" w:rsidDel="0046272B">
          <w:delText>Capacity</w:delText>
        </w:r>
      </w:del>
      <w:r w:rsidRPr="00377CC8">
        <w:t xml:space="preserve"> </w:t>
      </w:r>
      <w:ins w:id="300" w:author="ERCOT" w:date="2025-04-19T10:52:00Z">
        <w:r w:rsidR="004523C4">
          <w:t xml:space="preserve">RPOL </w:t>
        </w:r>
      </w:ins>
      <w:r w:rsidRPr="00377CC8">
        <w:t>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49123171" w14:textId="77777777" w:rsidR="00111762" w:rsidRDefault="00111762" w:rsidP="00111762">
      <w:pPr>
        <w:pStyle w:val="H3"/>
      </w:pPr>
      <w:bookmarkStart w:id="301" w:name="_Toc204048502"/>
      <w:bookmarkStart w:id="302" w:name="_Toc400526089"/>
      <w:bookmarkStart w:id="303" w:name="_Toc405534407"/>
      <w:bookmarkStart w:id="304" w:name="_Toc406570420"/>
      <w:bookmarkStart w:id="305" w:name="_Toc410910572"/>
      <w:bookmarkStart w:id="306" w:name="_Toc411841000"/>
      <w:bookmarkStart w:id="307" w:name="_Toc422146962"/>
      <w:bookmarkStart w:id="308" w:name="_Toc433020558"/>
      <w:bookmarkStart w:id="309" w:name="_Toc437261999"/>
      <w:bookmarkStart w:id="310" w:name="_Toc478375170"/>
      <w:bookmarkStart w:id="311" w:name="_Toc193984138"/>
      <w:r>
        <w:t>3.1.7</w:t>
      </w:r>
      <w:r>
        <w:tab/>
        <w:t>Reliability Resource Outages</w:t>
      </w:r>
      <w:bookmarkEnd w:id="301"/>
      <w:bookmarkEnd w:id="302"/>
      <w:bookmarkEnd w:id="303"/>
      <w:bookmarkEnd w:id="304"/>
      <w:bookmarkEnd w:id="305"/>
      <w:bookmarkEnd w:id="306"/>
      <w:bookmarkEnd w:id="307"/>
      <w:bookmarkEnd w:id="308"/>
      <w:bookmarkEnd w:id="309"/>
      <w:bookmarkEnd w:id="310"/>
      <w:bookmarkEnd w:id="311"/>
    </w:p>
    <w:p w14:paraId="59FF9032" w14:textId="77777777" w:rsidR="00111762" w:rsidRDefault="00111762" w:rsidP="00111762">
      <w:pPr>
        <w:pStyle w:val="BodyTextNumbered"/>
      </w:pPr>
      <w:r>
        <w:t>(1)</w:t>
      </w:r>
      <w:r>
        <w:tab/>
        <w:t xml:space="preserve">ERCOT shall evaluate requests for approval of an Outage of a Reliability Resource to </w:t>
      </w:r>
      <w:r w:rsidRPr="00CF6193">
        <w:t xml:space="preserve">determine if </w:t>
      </w:r>
      <w:proofErr w:type="spellStart"/>
      <w:r w:rsidRPr="00CF6193">
        <w:t>any one</w:t>
      </w:r>
      <w:proofErr w:type="spellEnd"/>
      <w:r w:rsidRPr="00CF6193">
        <w:t xml:space="preserve"> or a combination of proposed Outages may cause ERCOT to violate applicable reliability standards or exceed the </w:t>
      </w:r>
      <w:del w:id="312" w:author="ERCOT" w:date="2025-05-22T12:27:00Z">
        <w:r w:rsidRPr="00CF6193" w:rsidDel="0066671A">
          <w:delText>Maximum Daily Resource Planned Outage Capacity</w:delText>
        </w:r>
      </w:del>
      <w:ins w:id="313" w:author="ERCOT" w:date="2025-05-22T12:27:00Z">
        <w:r w:rsidR="0066671A" w:rsidRPr="00CF6193">
          <w:t>R</w:t>
        </w:r>
      </w:ins>
      <w:ins w:id="314" w:author="ERCOT" w:date="2025-05-22T12:28:00Z">
        <w:r w:rsidR="0066671A" w:rsidRPr="00CF6193">
          <w:t>POL</w:t>
        </w:r>
      </w:ins>
      <w:r w:rsidRPr="00CF6193">
        <w:t>.  ERCOT’s evaluations shall take into consideration factors including the following:</w:t>
      </w:r>
      <w:r>
        <w:t xml:space="preserve"> </w:t>
      </w:r>
    </w:p>
    <w:p w14:paraId="3C4BA754" w14:textId="77777777" w:rsidR="00111762" w:rsidRDefault="00111762" w:rsidP="00111762">
      <w:pPr>
        <w:pStyle w:val="List"/>
      </w:pPr>
      <w:r>
        <w:t>(a)</w:t>
      </w:r>
      <w:r>
        <w:tab/>
        <w:t>Load forecast;</w:t>
      </w:r>
    </w:p>
    <w:p w14:paraId="3D5F2133" w14:textId="77777777" w:rsidR="00111762" w:rsidRDefault="00111762" w:rsidP="00111762">
      <w:pPr>
        <w:pStyle w:val="List"/>
      </w:pPr>
      <w:r>
        <w:t>(b)</w:t>
      </w:r>
      <w:r>
        <w:tab/>
        <w:t>All other known Outages; and</w:t>
      </w:r>
    </w:p>
    <w:p w14:paraId="058979A6" w14:textId="77777777" w:rsidR="00111762" w:rsidRDefault="00111762" w:rsidP="00111762">
      <w:pPr>
        <w:pStyle w:val="List"/>
      </w:pPr>
      <w:r>
        <w:t>(c)</w:t>
      </w:r>
      <w:r>
        <w:tab/>
        <w:t>Potential for the proposed Outages to cause irresolvable transmission overloads or voltage supply concerns based on the indications from contingency analysis software.</w:t>
      </w:r>
    </w:p>
    <w:p w14:paraId="060C79CC" w14:textId="77777777" w:rsidR="00111762" w:rsidRPr="00AE0E6D" w:rsidRDefault="00111762" w:rsidP="00111762">
      <w:pPr>
        <w:pStyle w:val="H4"/>
        <w:rPr>
          <w:b w:val="0"/>
        </w:rPr>
      </w:pPr>
      <w:bookmarkStart w:id="315" w:name="_Toc204048503"/>
      <w:bookmarkStart w:id="316" w:name="_Toc400526090"/>
      <w:bookmarkStart w:id="317" w:name="_Toc405534408"/>
      <w:bookmarkStart w:id="318" w:name="_Toc406570421"/>
      <w:bookmarkStart w:id="319" w:name="_Toc410910573"/>
      <w:bookmarkStart w:id="320" w:name="_Toc411841001"/>
      <w:bookmarkStart w:id="321" w:name="_Toc422146963"/>
      <w:bookmarkStart w:id="322" w:name="_Toc433020559"/>
      <w:bookmarkStart w:id="323" w:name="_Toc437262000"/>
      <w:bookmarkStart w:id="324" w:name="_Toc478375171"/>
      <w:bookmarkStart w:id="325" w:name="_Toc193984139"/>
      <w:r w:rsidRPr="00AE0E6D">
        <w:t>3.1.7.1</w:t>
      </w:r>
      <w:r w:rsidRPr="00AE0E6D">
        <w:tab/>
        <w:t>Timelines for Response by ERCOT on Reliability Resource Outages</w:t>
      </w:r>
      <w:bookmarkEnd w:id="315"/>
      <w:bookmarkEnd w:id="316"/>
      <w:bookmarkEnd w:id="317"/>
      <w:bookmarkEnd w:id="318"/>
      <w:bookmarkEnd w:id="319"/>
      <w:bookmarkEnd w:id="320"/>
      <w:bookmarkEnd w:id="321"/>
      <w:bookmarkEnd w:id="322"/>
      <w:bookmarkEnd w:id="323"/>
      <w:bookmarkEnd w:id="324"/>
      <w:bookmarkEnd w:id="325"/>
    </w:p>
    <w:p w14:paraId="27A94C32" w14:textId="77777777" w:rsidR="00111762" w:rsidRDefault="00111762" w:rsidP="00111762">
      <w:pPr>
        <w:pStyle w:val="BodyTextNumbered"/>
      </w:pPr>
      <w:r>
        <w:t>(1)</w:t>
      </w:r>
      <w:r>
        <w:tab/>
        <w:t xml:space="preserve">ERCOT shall approve requests for Planned Outages of Reliability Resources unless, in ERCOT’s </w:t>
      </w:r>
      <w:r w:rsidRPr="00CF6193">
        <w:t xml:space="preserve">determination, the requested Planned Outage would cause ERCOT to violate applicable reliability standards or exceed the </w:t>
      </w:r>
      <w:del w:id="326" w:author="ERCOT" w:date="2025-05-22T12:28:00Z">
        <w:r w:rsidRPr="00CF6193" w:rsidDel="0066671A">
          <w:delText>Maximum Daily Resource Planned Outage Capacity</w:delText>
        </w:r>
      </w:del>
      <w:ins w:id="327" w:author="ERCOT" w:date="2025-05-22T12:28:00Z">
        <w:r w:rsidR="0066671A" w:rsidRPr="00CF6193">
          <w:t>RPOL</w:t>
        </w:r>
      </w:ins>
      <w:r w:rsidRPr="00CF619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2AF0302E" w14:textId="77777777" w:rsidTr="00A54655">
        <w:tc>
          <w:tcPr>
            <w:tcW w:w="2554" w:type="pct"/>
          </w:tcPr>
          <w:p w14:paraId="24DCDFC6" w14:textId="77777777" w:rsidR="00111762" w:rsidRDefault="00111762" w:rsidP="00A54655">
            <w:pPr>
              <w:pStyle w:val="TableHead"/>
            </w:pPr>
            <w:r>
              <w:lastRenderedPageBreak/>
              <w:t>Amount of time between a Request for approval of a proposed Planned Outage and the scheduled start date of the proposed Outage:</w:t>
            </w:r>
          </w:p>
        </w:tc>
        <w:tc>
          <w:tcPr>
            <w:tcW w:w="2446" w:type="pct"/>
          </w:tcPr>
          <w:p w14:paraId="48817EF4" w14:textId="77777777" w:rsidR="00111762" w:rsidRDefault="00111762" w:rsidP="00A54655">
            <w:pPr>
              <w:pStyle w:val="TableHead"/>
            </w:pPr>
            <w:r>
              <w:t>ERCOT shall approve or reject no later than:</w:t>
            </w:r>
          </w:p>
        </w:tc>
      </w:tr>
      <w:tr w:rsidR="00111762" w14:paraId="7EEE0530" w14:textId="77777777" w:rsidTr="00A54655">
        <w:tc>
          <w:tcPr>
            <w:tcW w:w="2554" w:type="pct"/>
          </w:tcPr>
          <w:p w14:paraId="5B7530DF" w14:textId="77777777" w:rsidR="00111762" w:rsidRDefault="00111762" w:rsidP="00A54655">
            <w:pPr>
              <w:pStyle w:val="TableBody"/>
            </w:pPr>
            <w:r>
              <w:t>No less than 30 days</w:t>
            </w:r>
          </w:p>
        </w:tc>
        <w:tc>
          <w:tcPr>
            <w:tcW w:w="2446" w:type="pct"/>
          </w:tcPr>
          <w:p w14:paraId="39E0C4E3" w14:textId="77777777" w:rsidR="00111762" w:rsidRDefault="00111762" w:rsidP="00A54655">
            <w:pPr>
              <w:pStyle w:val="TableBody"/>
            </w:pPr>
            <w:r w:rsidRPr="00377CC8">
              <w:t>Five Business Days after submission</w:t>
            </w:r>
          </w:p>
        </w:tc>
      </w:tr>
      <w:tr w:rsidR="00111762" w14:paraId="4C429382" w14:textId="77777777" w:rsidTr="00A54655">
        <w:tc>
          <w:tcPr>
            <w:tcW w:w="2554" w:type="pct"/>
          </w:tcPr>
          <w:p w14:paraId="0C4A02A5" w14:textId="77777777" w:rsidR="00111762" w:rsidRDefault="00111762" w:rsidP="00A54655">
            <w:pPr>
              <w:pStyle w:val="TableBody"/>
            </w:pPr>
            <w:r>
              <w:t>Greater than 45 days</w:t>
            </w:r>
          </w:p>
        </w:tc>
        <w:tc>
          <w:tcPr>
            <w:tcW w:w="2446" w:type="pct"/>
          </w:tcPr>
          <w:p w14:paraId="0E541F54" w14:textId="77777777" w:rsidR="00111762" w:rsidRDefault="00111762" w:rsidP="00A54655">
            <w:pPr>
              <w:pStyle w:val="TableBody"/>
            </w:pPr>
            <w:r w:rsidRPr="00377CC8">
              <w:t>Five Business Days after submission</w:t>
            </w:r>
          </w:p>
        </w:tc>
      </w:tr>
    </w:tbl>
    <w:p w14:paraId="3121D2B2" w14:textId="77777777" w:rsidR="00111762" w:rsidRDefault="00111762" w:rsidP="00111762">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Pr="00D7246F">
        <w:t xml:space="preserve"> </w:t>
      </w:r>
      <w:r w:rsidRPr="00377CC8">
        <w:t xml:space="preserve">or </w:t>
      </w:r>
      <w:r w:rsidRPr="00CF6193">
        <w:t xml:space="preserve">exceed the </w:t>
      </w:r>
      <w:del w:id="328" w:author="ERCOT" w:date="2025-05-22T12:28:00Z">
        <w:r w:rsidRPr="00CF6193" w:rsidDel="0066671A">
          <w:delText>Maximum Daily Resource Planned Outage Capacity</w:delText>
        </w:r>
      </w:del>
      <w:ins w:id="329" w:author="ERCOT" w:date="2025-05-22T12:28:00Z">
        <w:r w:rsidR="0066671A" w:rsidRPr="00CF6193">
          <w:t>RPOL</w:t>
        </w:r>
      </w:ins>
      <w:r w:rsidRPr="00CF619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58CCCD3E" w14:textId="77777777" w:rsidTr="00A54655">
        <w:tc>
          <w:tcPr>
            <w:tcW w:w="2554" w:type="pct"/>
          </w:tcPr>
          <w:p w14:paraId="799CC2CA" w14:textId="77777777" w:rsidR="00111762" w:rsidRDefault="00111762" w:rsidP="00A54655">
            <w:pPr>
              <w:pStyle w:val="TableHead"/>
            </w:pPr>
            <w:r>
              <w:t>Amount of time between a Request for approval of a proposed Outage and the scheduled start date of the proposed Outage:</w:t>
            </w:r>
          </w:p>
        </w:tc>
        <w:tc>
          <w:tcPr>
            <w:tcW w:w="2446" w:type="pct"/>
          </w:tcPr>
          <w:p w14:paraId="0DE9AE35" w14:textId="77777777" w:rsidR="00111762" w:rsidRDefault="00111762" w:rsidP="00A54655">
            <w:pPr>
              <w:pStyle w:val="TableHead"/>
            </w:pPr>
            <w:r>
              <w:t>ERCOT shall approve or reject no later than:</w:t>
            </w:r>
          </w:p>
        </w:tc>
      </w:tr>
      <w:tr w:rsidR="00111762" w14:paraId="578834C1" w14:textId="77777777" w:rsidTr="00A54655">
        <w:tc>
          <w:tcPr>
            <w:tcW w:w="2554" w:type="pct"/>
          </w:tcPr>
          <w:p w14:paraId="43EAA0E2" w14:textId="77777777" w:rsidR="00111762" w:rsidRDefault="00111762" w:rsidP="00A54655">
            <w:pPr>
              <w:pStyle w:val="TableBody"/>
            </w:pPr>
            <w:r>
              <w:t>Between three and eight days</w:t>
            </w:r>
          </w:p>
        </w:tc>
        <w:tc>
          <w:tcPr>
            <w:tcW w:w="2446" w:type="pct"/>
          </w:tcPr>
          <w:p w14:paraId="1B2AE462" w14:textId="77777777" w:rsidR="00111762" w:rsidRDefault="00111762" w:rsidP="00A54655">
            <w:pPr>
              <w:pStyle w:val="TableBody"/>
            </w:pPr>
            <w:r>
              <w:t>0000 hours, two days before the start of the proposed Outage</w:t>
            </w:r>
          </w:p>
        </w:tc>
      </w:tr>
      <w:tr w:rsidR="00111762" w14:paraId="63B83D96" w14:textId="77777777" w:rsidTr="00A54655">
        <w:tc>
          <w:tcPr>
            <w:tcW w:w="2554" w:type="pct"/>
          </w:tcPr>
          <w:p w14:paraId="1F5CAFF3" w14:textId="77777777" w:rsidR="00111762" w:rsidRDefault="00111762" w:rsidP="00A54655">
            <w:pPr>
              <w:pStyle w:val="TableBody"/>
            </w:pPr>
            <w:r>
              <w:t>Between nine and 30 days</w:t>
            </w:r>
            <w:r>
              <w:tab/>
            </w:r>
          </w:p>
          <w:p w14:paraId="41D6BCF7" w14:textId="77777777" w:rsidR="00111762" w:rsidRDefault="00111762" w:rsidP="00A54655">
            <w:pPr>
              <w:pStyle w:val="TableBody"/>
            </w:pPr>
          </w:p>
        </w:tc>
        <w:tc>
          <w:tcPr>
            <w:tcW w:w="2446" w:type="pct"/>
          </w:tcPr>
          <w:p w14:paraId="661C38B4" w14:textId="77777777" w:rsidR="00111762" w:rsidRDefault="00111762" w:rsidP="00A54655">
            <w:pPr>
              <w:pStyle w:val="TableBody"/>
            </w:pPr>
            <w:r>
              <w:t>Four days before the start of the proposed Outage</w:t>
            </w:r>
          </w:p>
        </w:tc>
      </w:tr>
    </w:tbl>
    <w:p w14:paraId="2E1F886C" w14:textId="77777777" w:rsidR="00111762" w:rsidRDefault="00111762" w:rsidP="00111762">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0AC1646A" w14:textId="77777777" w:rsidR="00111762" w:rsidRDefault="00111762" w:rsidP="00111762">
      <w:pPr>
        <w:spacing w:after="240"/>
        <w:ind w:left="720" w:hanging="720"/>
      </w:pPr>
      <w:r w:rsidRPr="00377CC8">
        <w:rPr>
          <w:iCs/>
        </w:rPr>
        <w:t>(4)</w:t>
      </w:r>
      <w:r w:rsidRPr="00377CC8">
        <w:rPr>
          <w:iCs/>
        </w:rPr>
        <w:tab/>
        <w:t>ERCOT, at its sole discretion, may relax the submission timing requirements in this</w:t>
      </w:r>
      <w:r>
        <w:rPr>
          <w:iCs/>
        </w:rPr>
        <w:t xml:space="preserve"> S</w:t>
      </w:r>
      <w:r w:rsidRPr="00377CC8">
        <w:rPr>
          <w:iCs/>
        </w:rPr>
        <w:t>ection.</w:t>
      </w:r>
    </w:p>
    <w:p w14:paraId="3835ED6E" w14:textId="77777777" w:rsidR="00B52068" w:rsidRPr="00BA2009" w:rsidRDefault="00B52068" w:rsidP="00C53F6C"/>
    <w:sectPr w:rsidR="00B52068" w:rsidRPr="00BA2009" w:rsidSect="00F75917">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 w:author="ERCOT Market Rules" w:date="2025-10-13T11:14:00Z" w:initials="CP">
    <w:p w14:paraId="0E5C240B" w14:textId="7AA5209A" w:rsidR="00FE595D" w:rsidRDefault="00FE595D">
      <w:pPr>
        <w:pStyle w:val="CommentText"/>
      </w:pPr>
      <w:r>
        <w:rPr>
          <w:rStyle w:val="CommentReference"/>
        </w:rPr>
        <w:annotationRef/>
      </w:r>
      <w:r>
        <w:t>Please note NPRR1302 also proposes revisions to this section.</w:t>
      </w:r>
    </w:p>
  </w:comment>
  <w:comment w:id="238" w:author="ERCOT Market Rules" w:date="2025-06-16T22:26:00Z" w:initials="BA">
    <w:p w14:paraId="09FB3768" w14:textId="77777777" w:rsidR="00BF2AEE" w:rsidRDefault="00BF2AEE" w:rsidP="00BF2AEE">
      <w:pPr>
        <w:pStyle w:val="CommentText"/>
      </w:pPr>
      <w:r>
        <w:rPr>
          <w:rStyle w:val="CommentReference"/>
        </w:rPr>
        <w:annotationRef/>
      </w:r>
      <w:r>
        <w:t>Please note that NPRR1290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5C240B" w15:done="0"/>
  <w15:commentEx w15:paraId="09FB37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358F39" w16cex:dateUtc="2025-10-13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5C240B" w16cid:durableId="6C358F39"/>
  <w16cid:commentId w16cid:paraId="09FB3768" w16cid:durableId="2110C6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7258F" w14:textId="77777777" w:rsidR="00F37775" w:rsidRDefault="00F37775">
      <w:r>
        <w:separator/>
      </w:r>
    </w:p>
  </w:endnote>
  <w:endnote w:type="continuationSeparator" w:id="0">
    <w:p w14:paraId="7AF86759" w14:textId="77777777" w:rsidR="00F37775" w:rsidRDefault="00F3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19C49" w14:textId="77777777" w:rsidR="00D176CF" w:rsidRPr="00412DCA" w:rsidRDefault="00F7591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0B5F" w14:textId="4CF4F5F2" w:rsidR="00D176CF" w:rsidRDefault="00E5788E">
    <w:pPr>
      <w:pStyle w:val="Footer"/>
      <w:tabs>
        <w:tab w:val="clear" w:pos="4320"/>
        <w:tab w:val="clear" w:pos="8640"/>
        <w:tab w:val="right" w:pos="9360"/>
      </w:tabs>
      <w:rPr>
        <w:rFonts w:ascii="Arial" w:hAnsi="Arial" w:cs="Arial"/>
        <w:sz w:val="18"/>
      </w:rPr>
    </w:pPr>
    <w:r>
      <w:rPr>
        <w:rFonts w:ascii="Arial" w:hAnsi="Arial" w:cs="Arial"/>
        <w:sz w:val="18"/>
        <w:szCs w:val="18"/>
      </w:rPr>
      <w:t>1287</w:t>
    </w:r>
    <w:r w:rsidR="00D176CF" w:rsidRPr="000F436D">
      <w:rPr>
        <w:rFonts w:ascii="Arial" w:hAnsi="Arial" w:cs="Arial"/>
        <w:sz w:val="18"/>
        <w:szCs w:val="18"/>
      </w:rPr>
      <w:t>NPRR</w:t>
    </w:r>
    <w:r w:rsidR="000F436D" w:rsidRPr="000F436D">
      <w:rPr>
        <w:rFonts w:ascii="Arial" w:hAnsi="Arial" w:cs="Arial"/>
        <w:sz w:val="18"/>
        <w:szCs w:val="18"/>
      </w:rPr>
      <w:t>-</w:t>
    </w:r>
    <w:r w:rsidR="00BB6DBD">
      <w:rPr>
        <w:rFonts w:ascii="Arial" w:hAnsi="Arial" w:cs="Arial"/>
        <w:sz w:val="18"/>
        <w:szCs w:val="18"/>
      </w:rPr>
      <w:t>21</w:t>
    </w:r>
    <w:r w:rsidR="00FD23E1">
      <w:rPr>
        <w:rFonts w:ascii="Arial" w:hAnsi="Arial" w:cs="Arial"/>
        <w:sz w:val="18"/>
        <w:szCs w:val="18"/>
      </w:rPr>
      <w:t xml:space="preserve"> </w:t>
    </w:r>
    <w:r w:rsidR="00484896">
      <w:rPr>
        <w:rFonts w:ascii="Arial" w:hAnsi="Arial" w:cs="Arial"/>
        <w:sz w:val="18"/>
        <w:szCs w:val="18"/>
      </w:rPr>
      <w:t>TAC</w:t>
    </w:r>
    <w:r w:rsidR="00C4169A">
      <w:rPr>
        <w:rFonts w:ascii="Arial" w:hAnsi="Arial" w:cs="Arial"/>
        <w:sz w:val="18"/>
        <w:szCs w:val="18"/>
      </w:rPr>
      <w:t xml:space="preserve"> Report</w:t>
    </w:r>
    <w:r w:rsidR="00FD23E1">
      <w:rPr>
        <w:rFonts w:ascii="Arial" w:hAnsi="Arial" w:cs="Arial"/>
        <w:sz w:val="18"/>
        <w:szCs w:val="18"/>
      </w:rPr>
      <w:t xml:space="preserve"> </w:t>
    </w:r>
    <w:r w:rsidR="008F3E9E">
      <w:rPr>
        <w:rFonts w:ascii="Arial" w:hAnsi="Arial" w:cs="Arial"/>
        <w:sz w:val="18"/>
        <w:szCs w:val="18"/>
      </w:rPr>
      <w:t>11</w:t>
    </w:r>
    <w:r w:rsidR="00484896">
      <w:rPr>
        <w:rFonts w:ascii="Arial" w:hAnsi="Arial" w:cs="Arial"/>
        <w:sz w:val="18"/>
        <w:szCs w:val="18"/>
      </w:rPr>
      <w:t>19</w:t>
    </w:r>
    <w:r w:rsidR="00FD23E1">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F75917" w:rsidRPr="00412DCA">
      <w:rPr>
        <w:rFonts w:ascii="Arial" w:hAnsi="Arial" w:cs="Arial"/>
        <w:sz w:val="18"/>
      </w:rPr>
      <w:fldChar w:fldCharType="begin"/>
    </w:r>
    <w:r w:rsidR="00D176CF" w:rsidRPr="00412DCA">
      <w:rPr>
        <w:rFonts w:ascii="Arial" w:hAnsi="Arial" w:cs="Arial"/>
        <w:sz w:val="18"/>
      </w:rPr>
      <w:instrText xml:space="preserve"> PAGE </w:instrText>
    </w:r>
    <w:r w:rsidR="00F75917" w:rsidRPr="00412DCA">
      <w:rPr>
        <w:rFonts w:ascii="Arial" w:hAnsi="Arial" w:cs="Arial"/>
        <w:sz w:val="18"/>
      </w:rPr>
      <w:fldChar w:fldCharType="separate"/>
    </w:r>
    <w:r w:rsidR="006E4597">
      <w:rPr>
        <w:rFonts w:ascii="Arial" w:hAnsi="Arial" w:cs="Arial"/>
        <w:noProof/>
        <w:sz w:val="18"/>
      </w:rPr>
      <w:t>1</w:t>
    </w:r>
    <w:r w:rsidR="00F75917" w:rsidRPr="00412DCA">
      <w:rPr>
        <w:rFonts w:ascii="Arial" w:hAnsi="Arial" w:cs="Arial"/>
        <w:sz w:val="18"/>
      </w:rPr>
      <w:fldChar w:fldCharType="end"/>
    </w:r>
    <w:r w:rsidR="00D176CF" w:rsidRPr="00412DCA">
      <w:rPr>
        <w:rFonts w:ascii="Arial" w:hAnsi="Arial" w:cs="Arial"/>
        <w:sz w:val="18"/>
      </w:rPr>
      <w:t xml:space="preserve"> of </w:t>
    </w:r>
    <w:r w:rsidR="00F75917" w:rsidRPr="00412DCA">
      <w:rPr>
        <w:rFonts w:ascii="Arial" w:hAnsi="Arial" w:cs="Arial"/>
        <w:sz w:val="18"/>
      </w:rPr>
      <w:fldChar w:fldCharType="begin"/>
    </w:r>
    <w:r w:rsidR="00D176CF" w:rsidRPr="00412DCA">
      <w:rPr>
        <w:rFonts w:ascii="Arial" w:hAnsi="Arial" w:cs="Arial"/>
        <w:sz w:val="18"/>
      </w:rPr>
      <w:instrText xml:space="preserve"> NUMPAGES </w:instrText>
    </w:r>
    <w:r w:rsidR="00F75917" w:rsidRPr="00412DCA">
      <w:rPr>
        <w:rFonts w:ascii="Arial" w:hAnsi="Arial" w:cs="Arial"/>
        <w:sz w:val="18"/>
      </w:rPr>
      <w:fldChar w:fldCharType="separate"/>
    </w:r>
    <w:r w:rsidR="006E4597">
      <w:rPr>
        <w:rFonts w:ascii="Arial" w:hAnsi="Arial" w:cs="Arial"/>
        <w:noProof/>
        <w:sz w:val="18"/>
      </w:rPr>
      <w:t>2</w:t>
    </w:r>
    <w:r w:rsidR="00F75917" w:rsidRPr="00412DCA">
      <w:rPr>
        <w:rFonts w:ascii="Arial" w:hAnsi="Arial" w:cs="Arial"/>
        <w:sz w:val="18"/>
      </w:rPr>
      <w:fldChar w:fldCharType="end"/>
    </w:r>
  </w:p>
  <w:p w14:paraId="7E72FF6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90A7" w14:textId="77777777" w:rsidR="00D176CF" w:rsidRPr="00412DCA" w:rsidRDefault="00F7591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DB96C" w14:textId="77777777" w:rsidR="00F37775" w:rsidRDefault="00F37775">
      <w:r>
        <w:separator/>
      </w:r>
    </w:p>
  </w:footnote>
  <w:footnote w:type="continuationSeparator" w:id="0">
    <w:p w14:paraId="7736E839" w14:textId="77777777" w:rsidR="00F37775" w:rsidRDefault="00F37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8D5CC" w14:textId="6785F10C" w:rsidR="00D176CF" w:rsidRDefault="00484896" w:rsidP="006E4597">
    <w:pPr>
      <w:pStyle w:val="Header"/>
      <w:jc w:val="center"/>
      <w:rPr>
        <w:sz w:val="32"/>
      </w:rPr>
    </w:pPr>
    <w:r>
      <w:rPr>
        <w:sz w:val="32"/>
      </w:rPr>
      <w:t>TAC</w:t>
    </w:r>
    <w:r w:rsidR="00C4169A">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0158F"/>
    <w:multiLevelType w:val="hybridMultilevel"/>
    <w:tmpl w:val="777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FC018A"/>
    <w:multiLevelType w:val="hybridMultilevel"/>
    <w:tmpl w:val="4EAEC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98147729">
    <w:abstractNumId w:val="0"/>
  </w:num>
  <w:num w:numId="2" w16cid:durableId="629016577">
    <w:abstractNumId w:val="12"/>
  </w:num>
  <w:num w:numId="3" w16cid:durableId="534580869">
    <w:abstractNumId w:val="13"/>
  </w:num>
  <w:num w:numId="4" w16cid:durableId="989136995">
    <w:abstractNumId w:val="1"/>
  </w:num>
  <w:num w:numId="5" w16cid:durableId="936712934">
    <w:abstractNumId w:val="8"/>
  </w:num>
  <w:num w:numId="6" w16cid:durableId="1364592279">
    <w:abstractNumId w:val="8"/>
  </w:num>
  <w:num w:numId="7" w16cid:durableId="346106557">
    <w:abstractNumId w:val="8"/>
  </w:num>
  <w:num w:numId="8" w16cid:durableId="952832880">
    <w:abstractNumId w:val="8"/>
  </w:num>
  <w:num w:numId="9" w16cid:durableId="1765884558">
    <w:abstractNumId w:val="8"/>
  </w:num>
  <w:num w:numId="10" w16cid:durableId="599065409">
    <w:abstractNumId w:val="8"/>
  </w:num>
  <w:num w:numId="11" w16cid:durableId="1951618605">
    <w:abstractNumId w:val="8"/>
  </w:num>
  <w:num w:numId="12" w16cid:durableId="425459990">
    <w:abstractNumId w:val="8"/>
  </w:num>
  <w:num w:numId="13" w16cid:durableId="1294871594">
    <w:abstractNumId w:val="8"/>
  </w:num>
  <w:num w:numId="14" w16cid:durableId="1898395181">
    <w:abstractNumId w:val="3"/>
  </w:num>
  <w:num w:numId="15" w16cid:durableId="761027241">
    <w:abstractNumId w:val="7"/>
  </w:num>
  <w:num w:numId="16" w16cid:durableId="1211765009">
    <w:abstractNumId w:val="10"/>
  </w:num>
  <w:num w:numId="17" w16cid:durableId="619846754">
    <w:abstractNumId w:val="11"/>
  </w:num>
  <w:num w:numId="18" w16cid:durableId="1305769046">
    <w:abstractNumId w:val="4"/>
  </w:num>
  <w:num w:numId="19" w16cid:durableId="825557138">
    <w:abstractNumId w:val="9"/>
  </w:num>
  <w:num w:numId="20" w16cid:durableId="1999262549">
    <w:abstractNumId w:val="2"/>
  </w:num>
  <w:num w:numId="21" w16cid:durableId="734158806">
    <w:abstractNumId w:val="8"/>
  </w:num>
  <w:num w:numId="22" w16cid:durableId="1753429187">
    <w:abstractNumId w:val="5"/>
  </w:num>
  <w:num w:numId="23" w16cid:durableId="163748715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262"/>
    <w:rsid w:val="00006711"/>
    <w:rsid w:val="00022BA9"/>
    <w:rsid w:val="0005360E"/>
    <w:rsid w:val="00060A5A"/>
    <w:rsid w:val="00064B44"/>
    <w:rsid w:val="00067FE2"/>
    <w:rsid w:val="0007682E"/>
    <w:rsid w:val="00081BC7"/>
    <w:rsid w:val="00083FDD"/>
    <w:rsid w:val="000D1AEB"/>
    <w:rsid w:val="000D3E64"/>
    <w:rsid w:val="000D7DCD"/>
    <w:rsid w:val="000E463E"/>
    <w:rsid w:val="000E6021"/>
    <w:rsid w:val="000F13C5"/>
    <w:rsid w:val="000F2326"/>
    <w:rsid w:val="000F436D"/>
    <w:rsid w:val="00105A36"/>
    <w:rsid w:val="00111762"/>
    <w:rsid w:val="00122977"/>
    <w:rsid w:val="001313B4"/>
    <w:rsid w:val="00136D39"/>
    <w:rsid w:val="0014546D"/>
    <w:rsid w:val="001500D9"/>
    <w:rsid w:val="00150EC5"/>
    <w:rsid w:val="00156DB7"/>
    <w:rsid w:val="00157228"/>
    <w:rsid w:val="00160C3C"/>
    <w:rsid w:val="001616E7"/>
    <w:rsid w:val="00176375"/>
    <w:rsid w:val="001770A9"/>
    <w:rsid w:val="0017783C"/>
    <w:rsid w:val="0019314C"/>
    <w:rsid w:val="001A42DC"/>
    <w:rsid w:val="001B7F43"/>
    <w:rsid w:val="001C2515"/>
    <w:rsid w:val="001D4676"/>
    <w:rsid w:val="001F0840"/>
    <w:rsid w:val="001F38F0"/>
    <w:rsid w:val="001F6F34"/>
    <w:rsid w:val="002013C7"/>
    <w:rsid w:val="00203E36"/>
    <w:rsid w:val="002117D2"/>
    <w:rsid w:val="00237430"/>
    <w:rsid w:val="0026020C"/>
    <w:rsid w:val="0026307D"/>
    <w:rsid w:val="00276A99"/>
    <w:rsid w:val="00286AD9"/>
    <w:rsid w:val="0029491F"/>
    <w:rsid w:val="002966F3"/>
    <w:rsid w:val="002A68CF"/>
    <w:rsid w:val="002B69F3"/>
    <w:rsid w:val="002B763A"/>
    <w:rsid w:val="002C65B4"/>
    <w:rsid w:val="002D382A"/>
    <w:rsid w:val="002E5D8F"/>
    <w:rsid w:val="002F1EDD"/>
    <w:rsid w:val="002F74E3"/>
    <w:rsid w:val="003013F2"/>
    <w:rsid w:val="00301BC8"/>
    <w:rsid w:val="0030232A"/>
    <w:rsid w:val="00305EBC"/>
    <w:rsid w:val="0030694A"/>
    <w:rsid w:val="003069F4"/>
    <w:rsid w:val="00314DB2"/>
    <w:rsid w:val="00320402"/>
    <w:rsid w:val="00326155"/>
    <w:rsid w:val="0033163A"/>
    <w:rsid w:val="00341285"/>
    <w:rsid w:val="003416F8"/>
    <w:rsid w:val="00344D22"/>
    <w:rsid w:val="003517B5"/>
    <w:rsid w:val="00360920"/>
    <w:rsid w:val="003626E5"/>
    <w:rsid w:val="0037153E"/>
    <w:rsid w:val="00384709"/>
    <w:rsid w:val="00386C35"/>
    <w:rsid w:val="00392D41"/>
    <w:rsid w:val="003A3D77"/>
    <w:rsid w:val="003A752F"/>
    <w:rsid w:val="003B5AED"/>
    <w:rsid w:val="003C6B7B"/>
    <w:rsid w:val="003E48B5"/>
    <w:rsid w:val="003F0DAC"/>
    <w:rsid w:val="003F6D5F"/>
    <w:rsid w:val="00405344"/>
    <w:rsid w:val="00405366"/>
    <w:rsid w:val="00406E45"/>
    <w:rsid w:val="004135BD"/>
    <w:rsid w:val="00422571"/>
    <w:rsid w:val="004232C4"/>
    <w:rsid w:val="004302A4"/>
    <w:rsid w:val="004463BA"/>
    <w:rsid w:val="004470F2"/>
    <w:rsid w:val="00450E7E"/>
    <w:rsid w:val="004523C4"/>
    <w:rsid w:val="0046272B"/>
    <w:rsid w:val="004771F7"/>
    <w:rsid w:val="004822D4"/>
    <w:rsid w:val="004839DC"/>
    <w:rsid w:val="00484896"/>
    <w:rsid w:val="0049290B"/>
    <w:rsid w:val="004A13F1"/>
    <w:rsid w:val="004A4451"/>
    <w:rsid w:val="004B2B87"/>
    <w:rsid w:val="004D3958"/>
    <w:rsid w:val="005008DF"/>
    <w:rsid w:val="005045D0"/>
    <w:rsid w:val="00534C6C"/>
    <w:rsid w:val="005467AA"/>
    <w:rsid w:val="00555554"/>
    <w:rsid w:val="005723D9"/>
    <w:rsid w:val="00573E8D"/>
    <w:rsid w:val="00583600"/>
    <w:rsid w:val="00583C3F"/>
    <w:rsid w:val="005841C0"/>
    <w:rsid w:val="0059260F"/>
    <w:rsid w:val="005969E1"/>
    <w:rsid w:val="005A5390"/>
    <w:rsid w:val="005C7554"/>
    <w:rsid w:val="005E5074"/>
    <w:rsid w:val="00601BD3"/>
    <w:rsid w:val="00606669"/>
    <w:rsid w:val="00612E4F"/>
    <w:rsid w:val="00613501"/>
    <w:rsid w:val="00614905"/>
    <w:rsid w:val="00615D5E"/>
    <w:rsid w:val="0061715B"/>
    <w:rsid w:val="00622E99"/>
    <w:rsid w:val="00625E5D"/>
    <w:rsid w:val="00627205"/>
    <w:rsid w:val="0063340B"/>
    <w:rsid w:val="00640965"/>
    <w:rsid w:val="006418A0"/>
    <w:rsid w:val="006545FA"/>
    <w:rsid w:val="00655DE6"/>
    <w:rsid w:val="00657C61"/>
    <w:rsid w:val="0066370F"/>
    <w:rsid w:val="0066671A"/>
    <w:rsid w:val="006A0784"/>
    <w:rsid w:val="006A697B"/>
    <w:rsid w:val="006B0CAA"/>
    <w:rsid w:val="006B4DDE"/>
    <w:rsid w:val="006E4597"/>
    <w:rsid w:val="006F2C73"/>
    <w:rsid w:val="00705983"/>
    <w:rsid w:val="00713F18"/>
    <w:rsid w:val="00722A92"/>
    <w:rsid w:val="00743968"/>
    <w:rsid w:val="00745A37"/>
    <w:rsid w:val="00753394"/>
    <w:rsid w:val="007764AD"/>
    <w:rsid w:val="00782642"/>
    <w:rsid w:val="00785415"/>
    <w:rsid w:val="00786294"/>
    <w:rsid w:val="00791CB9"/>
    <w:rsid w:val="00793130"/>
    <w:rsid w:val="00797DEE"/>
    <w:rsid w:val="007A1BE1"/>
    <w:rsid w:val="007B3233"/>
    <w:rsid w:val="007B5A42"/>
    <w:rsid w:val="007B689D"/>
    <w:rsid w:val="007C199B"/>
    <w:rsid w:val="007D3073"/>
    <w:rsid w:val="007D4C00"/>
    <w:rsid w:val="007D64B9"/>
    <w:rsid w:val="007D72D4"/>
    <w:rsid w:val="007E0452"/>
    <w:rsid w:val="007E6B5D"/>
    <w:rsid w:val="007F09BF"/>
    <w:rsid w:val="007F6E62"/>
    <w:rsid w:val="008070C0"/>
    <w:rsid w:val="00811C12"/>
    <w:rsid w:val="00816F65"/>
    <w:rsid w:val="00826533"/>
    <w:rsid w:val="00827B9A"/>
    <w:rsid w:val="008310B1"/>
    <w:rsid w:val="0084162B"/>
    <w:rsid w:val="0084424B"/>
    <w:rsid w:val="00845778"/>
    <w:rsid w:val="008473AB"/>
    <w:rsid w:val="00865D21"/>
    <w:rsid w:val="00887E28"/>
    <w:rsid w:val="008A227C"/>
    <w:rsid w:val="008B6437"/>
    <w:rsid w:val="008D5C3A"/>
    <w:rsid w:val="008E2870"/>
    <w:rsid w:val="008E6DA2"/>
    <w:rsid w:val="008F3E9E"/>
    <w:rsid w:val="008F6DD5"/>
    <w:rsid w:val="00907B1E"/>
    <w:rsid w:val="00943AFD"/>
    <w:rsid w:val="00946449"/>
    <w:rsid w:val="00957382"/>
    <w:rsid w:val="00963A51"/>
    <w:rsid w:val="0098110C"/>
    <w:rsid w:val="00983B6E"/>
    <w:rsid w:val="009936F8"/>
    <w:rsid w:val="00993FEB"/>
    <w:rsid w:val="009A3772"/>
    <w:rsid w:val="009B707C"/>
    <w:rsid w:val="009D17F0"/>
    <w:rsid w:val="009D3D49"/>
    <w:rsid w:val="009E3F76"/>
    <w:rsid w:val="009E4850"/>
    <w:rsid w:val="009F24A7"/>
    <w:rsid w:val="00A375E2"/>
    <w:rsid w:val="00A414D0"/>
    <w:rsid w:val="00A42796"/>
    <w:rsid w:val="00A42E0F"/>
    <w:rsid w:val="00A50E18"/>
    <w:rsid w:val="00A5311D"/>
    <w:rsid w:val="00A533FA"/>
    <w:rsid w:val="00A6709C"/>
    <w:rsid w:val="00A74A26"/>
    <w:rsid w:val="00A75E2D"/>
    <w:rsid w:val="00A8500A"/>
    <w:rsid w:val="00A9633D"/>
    <w:rsid w:val="00AA3332"/>
    <w:rsid w:val="00AA6958"/>
    <w:rsid w:val="00AC49CB"/>
    <w:rsid w:val="00AD3B58"/>
    <w:rsid w:val="00AD73FF"/>
    <w:rsid w:val="00AF2178"/>
    <w:rsid w:val="00AF4B06"/>
    <w:rsid w:val="00AF56C6"/>
    <w:rsid w:val="00AF7CB2"/>
    <w:rsid w:val="00B032E8"/>
    <w:rsid w:val="00B2021B"/>
    <w:rsid w:val="00B475C7"/>
    <w:rsid w:val="00B5015F"/>
    <w:rsid w:val="00B52068"/>
    <w:rsid w:val="00B539D6"/>
    <w:rsid w:val="00B57F96"/>
    <w:rsid w:val="00B6057C"/>
    <w:rsid w:val="00B60AE1"/>
    <w:rsid w:val="00B67892"/>
    <w:rsid w:val="00B709A2"/>
    <w:rsid w:val="00B76E24"/>
    <w:rsid w:val="00BA4D33"/>
    <w:rsid w:val="00BB674A"/>
    <w:rsid w:val="00BB6DBD"/>
    <w:rsid w:val="00BC2D06"/>
    <w:rsid w:val="00BD0D97"/>
    <w:rsid w:val="00BD51B4"/>
    <w:rsid w:val="00BD5C48"/>
    <w:rsid w:val="00BF2AEE"/>
    <w:rsid w:val="00C02469"/>
    <w:rsid w:val="00C4169A"/>
    <w:rsid w:val="00C53F6C"/>
    <w:rsid w:val="00C61531"/>
    <w:rsid w:val="00C61539"/>
    <w:rsid w:val="00C70B34"/>
    <w:rsid w:val="00C744EB"/>
    <w:rsid w:val="00C75F52"/>
    <w:rsid w:val="00C82E6C"/>
    <w:rsid w:val="00C84008"/>
    <w:rsid w:val="00C90702"/>
    <w:rsid w:val="00C917FF"/>
    <w:rsid w:val="00C925A7"/>
    <w:rsid w:val="00C9766A"/>
    <w:rsid w:val="00CB5A5C"/>
    <w:rsid w:val="00CC4F39"/>
    <w:rsid w:val="00CC5AAC"/>
    <w:rsid w:val="00CD52A2"/>
    <w:rsid w:val="00CD544C"/>
    <w:rsid w:val="00CF4256"/>
    <w:rsid w:val="00CF6193"/>
    <w:rsid w:val="00D03CCA"/>
    <w:rsid w:val="00D04FE8"/>
    <w:rsid w:val="00D156AC"/>
    <w:rsid w:val="00D176CF"/>
    <w:rsid w:val="00D17AD5"/>
    <w:rsid w:val="00D227B2"/>
    <w:rsid w:val="00D271E3"/>
    <w:rsid w:val="00D27670"/>
    <w:rsid w:val="00D35C68"/>
    <w:rsid w:val="00D47A80"/>
    <w:rsid w:val="00D83592"/>
    <w:rsid w:val="00D8530C"/>
    <w:rsid w:val="00D85807"/>
    <w:rsid w:val="00D87349"/>
    <w:rsid w:val="00D874C7"/>
    <w:rsid w:val="00D91EE9"/>
    <w:rsid w:val="00D95DF2"/>
    <w:rsid w:val="00D9627A"/>
    <w:rsid w:val="00D97220"/>
    <w:rsid w:val="00DB60F6"/>
    <w:rsid w:val="00DC7A1E"/>
    <w:rsid w:val="00DF6FF9"/>
    <w:rsid w:val="00DF7223"/>
    <w:rsid w:val="00DF76E4"/>
    <w:rsid w:val="00E14D47"/>
    <w:rsid w:val="00E1641C"/>
    <w:rsid w:val="00E26708"/>
    <w:rsid w:val="00E34958"/>
    <w:rsid w:val="00E37AB0"/>
    <w:rsid w:val="00E44FD9"/>
    <w:rsid w:val="00E5788E"/>
    <w:rsid w:val="00E71C39"/>
    <w:rsid w:val="00E72A8B"/>
    <w:rsid w:val="00E76C1E"/>
    <w:rsid w:val="00E87FED"/>
    <w:rsid w:val="00E9439B"/>
    <w:rsid w:val="00E960AA"/>
    <w:rsid w:val="00EA0CE6"/>
    <w:rsid w:val="00EA2A3D"/>
    <w:rsid w:val="00EA56E6"/>
    <w:rsid w:val="00EA694D"/>
    <w:rsid w:val="00EA7E23"/>
    <w:rsid w:val="00EB188A"/>
    <w:rsid w:val="00EC335F"/>
    <w:rsid w:val="00EC48FB"/>
    <w:rsid w:val="00ED3965"/>
    <w:rsid w:val="00ED77D6"/>
    <w:rsid w:val="00ED78D5"/>
    <w:rsid w:val="00EF232A"/>
    <w:rsid w:val="00EF48FA"/>
    <w:rsid w:val="00F05A69"/>
    <w:rsid w:val="00F14694"/>
    <w:rsid w:val="00F22FC6"/>
    <w:rsid w:val="00F258CF"/>
    <w:rsid w:val="00F36743"/>
    <w:rsid w:val="00F37775"/>
    <w:rsid w:val="00F43FFD"/>
    <w:rsid w:val="00F44236"/>
    <w:rsid w:val="00F52517"/>
    <w:rsid w:val="00F7091B"/>
    <w:rsid w:val="00F73C7D"/>
    <w:rsid w:val="00F75917"/>
    <w:rsid w:val="00F811A0"/>
    <w:rsid w:val="00F93399"/>
    <w:rsid w:val="00F93B71"/>
    <w:rsid w:val="00FA57B2"/>
    <w:rsid w:val="00FB4348"/>
    <w:rsid w:val="00FB509B"/>
    <w:rsid w:val="00FC3D4B"/>
    <w:rsid w:val="00FC6312"/>
    <w:rsid w:val="00FD23E1"/>
    <w:rsid w:val="00FE36E3"/>
    <w:rsid w:val="00FE595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797DBF5C"/>
  <w15:docId w15:val="{0F85D00E-670C-46BF-A014-C3CCF2F1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75917"/>
    <w:rPr>
      <w:sz w:val="24"/>
      <w:szCs w:val="24"/>
    </w:rPr>
  </w:style>
  <w:style w:type="paragraph" w:styleId="Heading1">
    <w:name w:val="heading 1"/>
    <w:basedOn w:val="Normal"/>
    <w:next w:val="BodyText"/>
    <w:qFormat/>
    <w:rsid w:val="00F7591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75917"/>
    <w:pPr>
      <w:keepNext/>
      <w:numPr>
        <w:ilvl w:val="1"/>
        <w:numId w:val="13"/>
      </w:numPr>
      <w:spacing w:before="240" w:after="240"/>
      <w:outlineLvl w:val="1"/>
    </w:pPr>
    <w:rPr>
      <w:b/>
      <w:szCs w:val="20"/>
    </w:rPr>
  </w:style>
  <w:style w:type="paragraph" w:styleId="Heading3">
    <w:name w:val="heading 3"/>
    <w:basedOn w:val="Normal"/>
    <w:next w:val="BodyText"/>
    <w:qFormat/>
    <w:rsid w:val="00F7591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7591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7591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7591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7591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7591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7591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917"/>
    <w:pPr>
      <w:tabs>
        <w:tab w:val="center" w:pos="4320"/>
        <w:tab w:val="right" w:pos="8640"/>
      </w:tabs>
    </w:pPr>
    <w:rPr>
      <w:rFonts w:ascii="Arial" w:hAnsi="Arial"/>
      <w:b/>
      <w:bCs/>
    </w:rPr>
  </w:style>
  <w:style w:type="paragraph" w:styleId="Footer">
    <w:name w:val="footer"/>
    <w:basedOn w:val="Normal"/>
    <w:rsid w:val="00F75917"/>
    <w:pPr>
      <w:tabs>
        <w:tab w:val="center" w:pos="4320"/>
        <w:tab w:val="right" w:pos="8640"/>
      </w:tabs>
    </w:pPr>
  </w:style>
  <w:style w:type="paragraph" w:customStyle="1" w:styleId="TXUNormal">
    <w:name w:val="TXUNormal"/>
    <w:rsid w:val="00F75917"/>
    <w:pPr>
      <w:spacing w:after="120"/>
    </w:pPr>
  </w:style>
  <w:style w:type="paragraph" w:customStyle="1" w:styleId="TXUHeader">
    <w:name w:val="TXUHeader"/>
    <w:basedOn w:val="TXUNormal"/>
    <w:rsid w:val="00F75917"/>
    <w:pPr>
      <w:tabs>
        <w:tab w:val="right" w:pos="9360"/>
      </w:tabs>
      <w:spacing w:after="0"/>
    </w:pPr>
    <w:rPr>
      <w:noProof/>
      <w:sz w:val="16"/>
    </w:rPr>
  </w:style>
  <w:style w:type="paragraph" w:customStyle="1" w:styleId="TXUHeaderForm">
    <w:name w:val="TXUHeaderForm"/>
    <w:basedOn w:val="TXUHeader"/>
    <w:next w:val="Normal"/>
    <w:rsid w:val="00F75917"/>
    <w:rPr>
      <w:sz w:val="24"/>
    </w:rPr>
  </w:style>
  <w:style w:type="paragraph" w:customStyle="1" w:styleId="TXUSubject">
    <w:name w:val="TXUSubject"/>
    <w:basedOn w:val="TXUNormal"/>
    <w:next w:val="TXUNormal"/>
    <w:rsid w:val="00F75917"/>
    <w:pPr>
      <w:spacing w:after="240"/>
    </w:pPr>
    <w:rPr>
      <w:b/>
    </w:rPr>
  </w:style>
  <w:style w:type="paragraph" w:customStyle="1" w:styleId="TXUFooter">
    <w:name w:val="TXUFooter"/>
    <w:basedOn w:val="TXUNormal"/>
    <w:rsid w:val="00F7591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75917"/>
    <w:rPr>
      <w:sz w:val="20"/>
    </w:rPr>
  </w:style>
  <w:style w:type="paragraph" w:customStyle="1" w:styleId="Comments">
    <w:name w:val="Comments"/>
    <w:basedOn w:val="Normal"/>
    <w:rsid w:val="00F7591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75917"/>
    <w:rPr>
      <w:color w:val="0000FF"/>
      <w:u w:val="single"/>
    </w:rPr>
  </w:style>
  <w:style w:type="paragraph" w:styleId="BodyText">
    <w:name w:val="Body Text"/>
    <w:basedOn w:val="Normal"/>
    <w:rsid w:val="00F75917"/>
    <w:pPr>
      <w:spacing w:after="240"/>
    </w:pPr>
  </w:style>
  <w:style w:type="paragraph" w:styleId="BodyTextIndent">
    <w:name w:val="Body Text Indent"/>
    <w:basedOn w:val="Normal"/>
    <w:rsid w:val="00F75917"/>
    <w:pPr>
      <w:spacing w:after="240"/>
      <w:ind w:left="720"/>
    </w:pPr>
    <w:rPr>
      <w:iCs/>
      <w:szCs w:val="20"/>
    </w:rPr>
  </w:style>
  <w:style w:type="paragraph" w:customStyle="1" w:styleId="Bullet">
    <w:name w:val="Bullet"/>
    <w:basedOn w:val="Normal"/>
    <w:rsid w:val="00F7591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75917"/>
    <w:rPr>
      <w:rFonts w:ascii="Arial" w:hAnsi="Arial"/>
    </w:rPr>
  </w:style>
  <w:style w:type="table" w:customStyle="1" w:styleId="BoxedLanguage">
    <w:name w:val="Boxed Language"/>
    <w:basedOn w:val="TableNormal"/>
    <w:rsid w:val="00F7591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75917"/>
    <w:pPr>
      <w:numPr>
        <w:numId w:val="4"/>
      </w:numPr>
      <w:tabs>
        <w:tab w:val="clear" w:pos="360"/>
        <w:tab w:val="num" w:pos="432"/>
      </w:tabs>
      <w:spacing w:after="180"/>
      <w:ind w:left="432" w:hanging="432"/>
    </w:pPr>
    <w:rPr>
      <w:szCs w:val="20"/>
    </w:rPr>
  </w:style>
  <w:style w:type="paragraph" w:styleId="FootnoteText">
    <w:name w:val="footnote text"/>
    <w:basedOn w:val="Normal"/>
    <w:rsid w:val="00F75917"/>
    <w:rPr>
      <w:sz w:val="18"/>
      <w:szCs w:val="20"/>
    </w:rPr>
  </w:style>
  <w:style w:type="paragraph" w:customStyle="1" w:styleId="Formula">
    <w:name w:val="Formula"/>
    <w:basedOn w:val="Normal"/>
    <w:autoRedefine/>
    <w:rsid w:val="00F75917"/>
    <w:pPr>
      <w:tabs>
        <w:tab w:val="left" w:pos="2340"/>
        <w:tab w:val="left" w:pos="3420"/>
      </w:tabs>
      <w:spacing w:after="240"/>
      <w:ind w:left="3420" w:hanging="2700"/>
    </w:pPr>
    <w:rPr>
      <w:bCs/>
    </w:rPr>
  </w:style>
  <w:style w:type="paragraph" w:customStyle="1" w:styleId="FormulaBold">
    <w:name w:val="Formula Bold"/>
    <w:basedOn w:val="Normal"/>
    <w:autoRedefine/>
    <w:rsid w:val="00F75917"/>
    <w:pPr>
      <w:tabs>
        <w:tab w:val="left" w:pos="2340"/>
        <w:tab w:val="left" w:pos="3420"/>
      </w:tabs>
      <w:spacing w:after="240"/>
      <w:ind w:left="3420" w:hanging="2700"/>
    </w:pPr>
    <w:rPr>
      <w:b/>
      <w:bCs/>
    </w:rPr>
  </w:style>
  <w:style w:type="table" w:customStyle="1" w:styleId="FormulaVariableTable">
    <w:name w:val="Formula Variable Table"/>
    <w:basedOn w:val="TableNormal"/>
    <w:rsid w:val="00F7591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F75917"/>
    <w:pPr>
      <w:numPr>
        <w:ilvl w:val="0"/>
        <w:numId w:val="0"/>
      </w:numPr>
      <w:tabs>
        <w:tab w:val="left" w:pos="900"/>
      </w:tabs>
      <w:ind w:left="900" w:hanging="900"/>
    </w:pPr>
  </w:style>
  <w:style w:type="paragraph" w:customStyle="1" w:styleId="H3">
    <w:name w:val="H3"/>
    <w:basedOn w:val="Heading3"/>
    <w:next w:val="BodyText"/>
    <w:link w:val="H3Char"/>
    <w:rsid w:val="00F75917"/>
    <w:pPr>
      <w:numPr>
        <w:ilvl w:val="0"/>
        <w:numId w:val="0"/>
      </w:numPr>
      <w:tabs>
        <w:tab w:val="clear" w:pos="1008"/>
        <w:tab w:val="left" w:pos="1080"/>
      </w:tabs>
      <w:ind w:left="1080" w:hanging="1080"/>
    </w:pPr>
  </w:style>
  <w:style w:type="paragraph" w:customStyle="1" w:styleId="H4">
    <w:name w:val="H4"/>
    <w:basedOn w:val="Heading4"/>
    <w:next w:val="BodyText"/>
    <w:link w:val="H4Char"/>
    <w:rsid w:val="00F75917"/>
    <w:pPr>
      <w:numPr>
        <w:ilvl w:val="0"/>
        <w:numId w:val="0"/>
      </w:numPr>
      <w:tabs>
        <w:tab w:val="clear" w:pos="1296"/>
        <w:tab w:val="left" w:pos="1260"/>
      </w:tabs>
      <w:ind w:left="1260" w:hanging="1260"/>
    </w:pPr>
  </w:style>
  <w:style w:type="paragraph" w:customStyle="1" w:styleId="H5">
    <w:name w:val="H5"/>
    <w:basedOn w:val="Heading5"/>
    <w:next w:val="BodyText"/>
    <w:rsid w:val="00F75917"/>
    <w:pPr>
      <w:numPr>
        <w:ilvl w:val="0"/>
        <w:numId w:val="0"/>
      </w:numPr>
      <w:tabs>
        <w:tab w:val="clear" w:pos="1440"/>
        <w:tab w:val="left" w:pos="1620"/>
      </w:tabs>
      <w:ind w:left="1620" w:hanging="1620"/>
    </w:pPr>
  </w:style>
  <w:style w:type="paragraph" w:customStyle="1" w:styleId="H6">
    <w:name w:val="H6"/>
    <w:basedOn w:val="Heading6"/>
    <w:next w:val="BodyText"/>
    <w:rsid w:val="00F75917"/>
    <w:pPr>
      <w:numPr>
        <w:ilvl w:val="0"/>
        <w:numId w:val="0"/>
      </w:numPr>
      <w:tabs>
        <w:tab w:val="clear" w:pos="1584"/>
        <w:tab w:val="left" w:pos="1800"/>
      </w:tabs>
      <w:ind w:left="1800" w:hanging="1800"/>
    </w:pPr>
  </w:style>
  <w:style w:type="paragraph" w:customStyle="1" w:styleId="H7">
    <w:name w:val="H7"/>
    <w:basedOn w:val="Heading7"/>
    <w:next w:val="BodyText"/>
    <w:rsid w:val="00F75917"/>
    <w:pPr>
      <w:numPr>
        <w:ilvl w:val="0"/>
        <w:numId w:val="0"/>
      </w:numPr>
      <w:tabs>
        <w:tab w:val="clear" w:pos="1728"/>
        <w:tab w:val="left" w:pos="1980"/>
      </w:tabs>
      <w:ind w:left="1980" w:hanging="1980"/>
    </w:pPr>
    <w:rPr>
      <w:b/>
      <w:i/>
    </w:rPr>
  </w:style>
  <w:style w:type="paragraph" w:customStyle="1" w:styleId="H8">
    <w:name w:val="H8"/>
    <w:basedOn w:val="Heading8"/>
    <w:next w:val="BodyText"/>
    <w:rsid w:val="00F7591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7591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75917"/>
    <w:pPr>
      <w:keepNext/>
      <w:spacing w:before="240"/>
    </w:pPr>
    <w:rPr>
      <w:b/>
      <w:iCs/>
      <w:szCs w:val="20"/>
    </w:rPr>
  </w:style>
  <w:style w:type="paragraph" w:customStyle="1" w:styleId="Instructions">
    <w:name w:val="Instructions"/>
    <w:basedOn w:val="BodyText"/>
    <w:rsid w:val="00F75917"/>
    <w:rPr>
      <w:b/>
      <w:i/>
      <w:iCs/>
    </w:rPr>
  </w:style>
  <w:style w:type="paragraph" w:styleId="List">
    <w:name w:val="List"/>
    <w:aliases w:val=" Char2 Char Char Char Char, Char2 Char"/>
    <w:basedOn w:val="Normal"/>
    <w:link w:val="ListChar"/>
    <w:rsid w:val="00F75917"/>
    <w:pPr>
      <w:spacing w:after="240"/>
      <w:ind w:left="720" w:hanging="720"/>
    </w:pPr>
    <w:rPr>
      <w:szCs w:val="20"/>
    </w:rPr>
  </w:style>
  <w:style w:type="paragraph" w:styleId="List2">
    <w:name w:val="List 2"/>
    <w:basedOn w:val="Normal"/>
    <w:rsid w:val="00F75917"/>
    <w:pPr>
      <w:spacing w:after="240"/>
      <w:ind w:left="1440" w:hanging="720"/>
    </w:pPr>
    <w:rPr>
      <w:szCs w:val="20"/>
    </w:rPr>
  </w:style>
  <w:style w:type="paragraph" w:styleId="List3">
    <w:name w:val="List 3"/>
    <w:basedOn w:val="Normal"/>
    <w:rsid w:val="00F75917"/>
    <w:pPr>
      <w:spacing w:after="240"/>
      <w:ind w:left="2160" w:hanging="720"/>
    </w:pPr>
    <w:rPr>
      <w:szCs w:val="20"/>
    </w:rPr>
  </w:style>
  <w:style w:type="paragraph" w:customStyle="1" w:styleId="ListIntroduction">
    <w:name w:val="List Introduction"/>
    <w:basedOn w:val="BodyText"/>
    <w:rsid w:val="00F75917"/>
    <w:pPr>
      <w:keepNext/>
    </w:pPr>
    <w:rPr>
      <w:iCs/>
      <w:szCs w:val="20"/>
    </w:rPr>
  </w:style>
  <w:style w:type="paragraph" w:customStyle="1" w:styleId="ListSub">
    <w:name w:val="List Sub"/>
    <w:basedOn w:val="List"/>
    <w:rsid w:val="00F75917"/>
    <w:pPr>
      <w:ind w:firstLine="0"/>
    </w:pPr>
  </w:style>
  <w:style w:type="character" w:styleId="PageNumber">
    <w:name w:val="page number"/>
    <w:basedOn w:val="DefaultParagraphFont"/>
    <w:rsid w:val="00F75917"/>
  </w:style>
  <w:style w:type="paragraph" w:customStyle="1" w:styleId="Spaceafterbox">
    <w:name w:val="Space after box"/>
    <w:basedOn w:val="Normal"/>
    <w:rsid w:val="00F75917"/>
    <w:rPr>
      <w:szCs w:val="20"/>
    </w:rPr>
  </w:style>
  <w:style w:type="paragraph" w:customStyle="1" w:styleId="TableBody">
    <w:name w:val="Table Body"/>
    <w:basedOn w:val="BodyText"/>
    <w:rsid w:val="00F75917"/>
    <w:pPr>
      <w:spacing w:after="60"/>
    </w:pPr>
    <w:rPr>
      <w:iCs/>
      <w:sz w:val="20"/>
      <w:szCs w:val="20"/>
    </w:rPr>
  </w:style>
  <w:style w:type="paragraph" w:customStyle="1" w:styleId="TableBullet">
    <w:name w:val="Table Bullet"/>
    <w:basedOn w:val="TableBody"/>
    <w:rsid w:val="00F75917"/>
    <w:pPr>
      <w:numPr>
        <w:numId w:val="14"/>
      </w:numPr>
      <w:ind w:left="0" w:firstLine="0"/>
    </w:pPr>
  </w:style>
  <w:style w:type="table" w:styleId="TableGrid">
    <w:name w:val="Table Grid"/>
    <w:basedOn w:val="TableNormal"/>
    <w:rsid w:val="00F75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75917"/>
    <w:rPr>
      <w:b/>
      <w:iCs/>
      <w:sz w:val="20"/>
      <w:szCs w:val="20"/>
    </w:rPr>
  </w:style>
  <w:style w:type="paragraph" w:styleId="TOC1">
    <w:name w:val="toc 1"/>
    <w:basedOn w:val="Normal"/>
    <w:next w:val="Normal"/>
    <w:autoRedefine/>
    <w:rsid w:val="00F7591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75917"/>
    <w:pPr>
      <w:tabs>
        <w:tab w:val="left" w:pos="1260"/>
        <w:tab w:val="right" w:leader="dot" w:pos="9360"/>
      </w:tabs>
      <w:ind w:left="1260" w:right="720" w:hanging="720"/>
    </w:pPr>
    <w:rPr>
      <w:sz w:val="20"/>
      <w:szCs w:val="20"/>
    </w:rPr>
  </w:style>
  <w:style w:type="paragraph" w:styleId="TOC3">
    <w:name w:val="toc 3"/>
    <w:basedOn w:val="Normal"/>
    <w:next w:val="Normal"/>
    <w:autoRedefine/>
    <w:rsid w:val="00F7591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75917"/>
    <w:pPr>
      <w:tabs>
        <w:tab w:val="left" w:pos="2700"/>
        <w:tab w:val="right" w:leader="dot" w:pos="9360"/>
      </w:tabs>
      <w:ind w:left="2700" w:right="720" w:hanging="1080"/>
    </w:pPr>
    <w:rPr>
      <w:sz w:val="18"/>
      <w:szCs w:val="18"/>
    </w:rPr>
  </w:style>
  <w:style w:type="paragraph" w:styleId="TOC5">
    <w:name w:val="toc 5"/>
    <w:basedOn w:val="Normal"/>
    <w:next w:val="Normal"/>
    <w:autoRedefine/>
    <w:rsid w:val="00F7591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75917"/>
    <w:pPr>
      <w:tabs>
        <w:tab w:val="left" w:pos="4500"/>
        <w:tab w:val="right" w:leader="dot" w:pos="9360"/>
      </w:tabs>
      <w:ind w:left="4500" w:right="720" w:hanging="1440"/>
    </w:pPr>
    <w:rPr>
      <w:sz w:val="18"/>
      <w:szCs w:val="18"/>
    </w:rPr>
  </w:style>
  <w:style w:type="paragraph" w:styleId="TOC7">
    <w:name w:val="toc 7"/>
    <w:basedOn w:val="Normal"/>
    <w:next w:val="Normal"/>
    <w:autoRedefine/>
    <w:rsid w:val="00F7591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75917"/>
    <w:pPr>
      <w:ind w:left="1680"/>
    </w:pPr>
    <w:rPr>
      <w:sz w:val="18"/>
      <w:szCs w:val="18"/>
    </w:rPr>
  </w:style>
  <w:style w:type="paragraph" w:styleId="TOC9">
    <w:name w:val="toc 9"/>
    <w:basedOn w:val="Normal"/>
    <w:next w:val="Normal"/>
    <w:autoRedefine/>
    <w:rsid w:val="00F75917"/>
    <w:pPr>
      <w:ind w:left="1920"/>
    </w:pPr>
    <w:rPr>
      <w:sz w:val="18"/>
      <w:szCs w:val="18"/>
    </w:rPr>
  </w:style>
  <w:style w:type="paragraph" w:customStyle="1" w:styleId="VariableDefinition">
    <w:name w:val="Variable Definition"/>
    <w:basedOn w:val="BodyTextIndent"/>
    <w:rsid w:val="00F75917"/>
    <w:pPr>
      <w:tabs>
        <w:tab w:val="left" w:pos="2160"/>
      </w:tabs>
      <w:ind w:left="2160" w:hanging="1440"/>
      <w:contextualSpacing/>
    </w:pPr>
  </w:style>
  <w:style w:type="table" w:customStyle="1" w:styleId="VariableTable">
    <w:name w:val="Variable Table"/>
    <w:basedOn w:val="TableNormal"/>
    <w:rsid w:val="00F75917"/>
    <w:tblPr/>
  </w:style>
  <w:style w:type="paragraph" w:styleId="BalloonText">
    <w:name w:val="Balloon Text"/>
    <w:basedOn w:val="Normal"/>
    <w:rsid w:val="00F75917"/>
    <w:rPr>
      <w:rFonts w:ascii="Tahoma" w:hAnsi="Tahoma" w:cs="Tahoma"/>
      <w:sz w:val="16"/>
      <w:szCs w:val="16"/>
    </w:rPr>
  </w:style>
  <w:style w:type="character" w:styleId="CommentReference">
    <w:name w:val="annotation reference"/>
    <w:rsid w:val="00F75917"/>
    <w:rPr>
      <w:sz w:val="16"/>
      <w:szCs w:val="16"/>
    </w:rPr>
  </w:style>
  <w:style w:type="paragraph" w:styleId="CommentText">
    <w:name w:val="annotation text"/>
    <w:basedOn w:val="Normal"/>
    <w:link w:val="CommentTextChar"/>
    <w:rsid w:val="00F75917"/>
    <w:rPr>
      <w:sz w:val="20"/>
      <w:szCs w:val="20"/>
    </w:rPr>
  </w:style>
  <w:style w:type="paragraph" w:styleId="CommentSubject">
    <w:name w:val="annotation subject"/>
    <w:basedOn w:val="CommentText"/>
    <w:next w:val="CommentText"/>
    <w:rsid w:val="00F75917"/>
    <w:rPr>
      <w:b/>
      <w:bCs/>
    </w:rPr>
  </w:style>
  <w:style w:type="character" w:customStyle="1" w:styleId="NormalArialChar">
    <w:name w:val="Normal+Arial Char"/>
    <w:link w:val="NormalArial"/>
    <w:rsid w:val="00F7591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AF7CB2"/>
    <w:rPr>
      <w:color w:val="605E5C"/>
      <w:shd w:val="clear" w:color="auto" w:fill="E1DFDD"/>
    </w:rPr>
  </w:style>
  <w:style w:type="character" w:customStyle="1" w:styleId="BodyTextNumberedChar1">
    <w:name w:val="Body Text Numbered Char1"/>
    <w:link w:val="BodyTextNumbered"/>
    <w:rsid w:val="00C53F6C"/>
    <w:rPr>
      <w:iCs/>
      <w:sz w:val="24"/>
    </w:rPr>
  </w:style>
  <w:style w:type="paragraph" w:customStyle="1" w:styleId="BodyTextNumbered">
    <w:name w:val="Body Text Numbered"/>
    <w:basedOn w:val="BodyText"/>
    <w:link w:val="BodyTextNumberedChar1"/>
    <w:rsid w:val="00C53F6C"/>
    <w:pPr>
      <w:ind w:left="720" w:hanging="720"/>
    </w:pPr>
    <w:rPr>
      <w:iCs/>
      <w:szCs w:val="20"/>
    </w:rPr>
  </w:style>
  <w:style w:type="character" w:customStyle="1" w:styleId="H4Char">
    <w:name w:val="H4 Char"/>
    <w:link w:val="H4"/>
    <w:rsid w:val="00C53F6C"/>
    <w:rPr>
      <w:b/>
      <w:bCs/>
      <w:snapToGrid w:val="0"/>
      <w:sz w:val="24"/>
    </w:rPr>
  </w:style>
  <w:style w:type="character" w:customStyle="1" w:styleId="H3Char">
    <w:name w:val="H3 Char"/>
    <w:link w:val="H3"/>
    <w:rsid w:val="00B6057C"/>
    <w:rPr>
      <w:b/>
      <w:bCs/>
      <w:i/>
      <w:sz w:val="24"/>
    </w:rPr>
  </w:style>
  <w:style w:type="character" w:customStyle="1" w:styleId="CommentTextChar">
    <w:name w:val="Comment Text Char"/>
    <w:link w:val="CommentText"/>
    <w:locked/>
    <w:rsid w:val="00B6057C"/>
  </w:style>
  <w:style w:type="paragraph" w:customStyle="1" w:styleId="bodytextnumbered0">
    <w:name w:val="bodytextnumbered"/>
    <w:basedOn w:val="Normal"/>
    <w:rsid w:val="006F2C73"/>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control" Target="activeX/activeX10.xml"/><Relationship Id="rId39" Type="http://schemas.microsoft.com/office/2011/relationships/people" Target="people.xml"/><Relationship Id="rId21" Type="http://schemas.openxmlformats.org/officeDocument/2006/relationships/image" Target="media/image4.wmf"/><Relationship Id="rId34" Type="http://schemas.openxmlformats.org/officeDocument/2006/relationships/header" Target="header1.xml"/><Relationship Id="rId7" Type="http://schemas.openxmlformats.org/officeDocument/2006/relationships/hyperlink" Target="https://www.ercot.com/mktrules/issues/NPRR1287"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6.wmf"/><Relationship Id="rId33" Type="http://schemas.microsoft.com/office/2018/08/relationships/commentsExtensible" Target="commentsExtensible.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Brittney.Albracht@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9.xml"/><Relationship Id="rId32" Type="http://schemas.microsoft.com/office/2016/09/relationships/commentsIds" Target="commentsId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5.wmf"/><Relationship Id="rId28" Type="http://schemas.openxmlformats.org/officeDocument/2006/relationships/hyperlink" Target="mailto:Shun-hsien.huang@ercot.com" TargetMode="External"/><Relationship Id="rId36"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3.wmf"/><Relationship Id="rId31"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comments" Target="comments.xml"/><Relationship Id="rId35" Type="http://schemas.openxmlformats.org/officeDocument/2006/relationships/footer" Target="footer1.xml"/><Relationship Id="rId8" Type="http://schemas.openxmlformats.org/officeDocument/2006/relationships/image" Target="media/image1.wmf"/><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20</Pages>
  <Words>6799</Words>
  <Characters>38757</Characters>
  <Application>Microsoft Office Word</Application>
  <DocSecurity>0</DocSecurity>
  <Lines>322</Lines>
  <Paragraphs>90</Paragraphs>
  <ScaleCrop>false</ScaleCrop>
  <Company>Hewlett-Packard Company</Company>
  <LinksUpToDate>false</LinksUpToDate>
  <CharactersWithSpaces>45466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7</cp:revision>
  <cp:lastPrinted>2013-11-15T22:11:00Z</cp:lastPrinted>
  <dcterms:created xsi:type="dcterms:W3CDTF">2025-11-19T18:43:00Z</dcterms:created>
  <dcterms:modified xsi:type="dcterms:W3CDTF">2025-11-21T04:13:00Z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